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B72A95" w14:textId="28E831AD" w:rsidR="007A558C" w:rsidRPr="007A558C" w:rsidRDefault="00D449BD" w:rsidP="007A558C">
      <w:pPr>
        <w:pStyle w:val="Hlavika"/>
      </w:pPr>
      <w:r>
        <w:t>;</w:t>
      </w:r>
      <w:bookmarkStart w:id="30" w:name="_GoBack"/>
      <w:bookmarkEnd w:id="30"/>
      <w:r w:rsidR="007A558C">
        <w:t xml:space="preserve">Príloha č. </w:t>
      </w:r>
      <w:r w:rsidR="00220FF0">
        <w:t>4</w:t>
      </w:r>
      <w:r w:rsidR="007A558C">
        <w:t xml:space="preserve"> </w:t>
      </w:r>
      <w:r w:rsidR="00263C37">
        <w:t>r</w:t>
      </w:r>
      <w:r w:rsidR="00263C37">
        <w:rPr>
          <w:szCs w:val="20"/>
        </w:rPr>
        <w:t>ozhodnutia o</w:t>
      </w:r>
      <w:del w:id="31" w:author="Autor">
        <w:r w:rsidR="003B3454">
          <w:delText> </w:delText>
        </w:r>
      </w:del>
      <w:ins w:id="32" w:author="Autor">
        <w:r w:rsidR="00263C37">
          <w:rPr>
            <w:szCs w:val="20"/>
          </w:rPr>
          <w:t xml:space="preserve"> </w:t>
        </w:r>
      </w:ins>
      <w:r w:rsidR="00263C37">
        <w:rPr>
          <w:szCs w:val="20"/>
        </w:rPr>
        <w:t>schválení žiadosti o </w:t>
      </w:r>
      <w:del w:id="33" w:author="Autor">
        <w:r w:rsidR="003B3454">
          <w:delText>poskytnutí</w:delText>
        </w:r>
      </w:del>
      <w:ins w:id="34" w:author="Autor">
        <w:r w:rsidR="00263C37">
          <w:rPr>
            <w:szCs w:val="20"/>
          </w:rPr>
          <w:t>poskytnutie</w:t>
        </w:r>
      </w:ins>
      <w:r w:rsidR="00263C37">
        <w:rPr>
          <w:szCs w:val="20"/>
        </w:rPr>
        <w:t xml:space="preserve"> nenávratného finančného príspevku</w:t>
      </w:r>
    </w:p>
    <w:p w14:paraId="4581DC90" w14:textId="708C0EF4" w:rsidR="000012E8" w:rsidRDefault="00643CE4" w:rsidP="007A558C">
      <w:pPr>
        <w:spacing w:before="240" w:after="240"/>
        <w:jc w:val="both"/>
        <w:rPr>
          <w:sz w:val="22"/>
          <w:szCs w:val="22"/>
          <w:lang w:eastAsia="cs-CZ"/>
        </w:rPr>
      </w:pPr>
      <w:r>
        <w:rPr>
          <w:sz w:val="22"/>
          <w:szCs w:val="22"/>
          <w:lang w:eastAsia="cs-CZ"/>
        </w:rPr>
        <w:t xml:space="preserve">Táto </w:t>
      </w:r>
      <w:del w:id="35" w:author="Autor">
        <w:r w:rsidR="003B3454">
          <w:rPr>
            <w:sz w:val="22"/>
            <w:szCs w:val="22"/>
            <w:lang w:eastAsia="cs-CZ"/>
          </w:rPr>
          <w:delText>príloha</w:delText>
        </w:r>
      </w:del>
      <w:ins w:id="36" w:author="Autor">
        <w:r>
          <w:rPr>
            <w:sz w:val="22"/>
            <w:szCs w:val="22"/>
            <w:lang w:eastAsia="cs-CZ"/>
          </w:rPr>
          <w:t>Príloha</w:t>
        </w:r>
      </w:ins>
      <w:r>
        <w:rPr>
          <w:sz w:val="22"/>
          <w:szCs w:val="22"/>
          <w:lang w:eastAsia="cs-CZ"/>
        </w:rPr>
        <w:t xml:space="preserve"> </w:t>
      </w:r>
      <w:r w:rsidR="00263C37" w:rsidRPr="00D449BD">
        <w:rPr>
          <w:rPrChange w:id="37" w:author="Autor">
            <w:rPr>
              <w:sz w:val="22"/>
            </w:rPr>
          </w:rPrChange>
        </w:rPr>
        <w:t>rozhodnutia o</w:t>
      </w:r>
      <w:del w:id="38" w:author="Autor">
        <w:r w:rsidR="003B3454">
          <w:rPr>
            <w:sz w:val="22"/>
            <w:szCs w:val="22"/>
            <w:lang w:eastAsia="cs-CZ"/>
          </w:rPr>
          <w:delText> </w:delText>
        </w:r>
      </w:del>
      <w:ins w:id="39" w:author="Autor">
        <w:r w:rsidR="00263C37">
          <w:rPr>
            <w:szCs w:val="20"/>
          </w:rPr>
          <w:t xml:space="preserve"> </w:t>
        </w:r>
      </w:ins>
      <w:r w:rsidR="00263C37" w:rsidRPr="00D449BD">
        <w:rPr>
          <w:rPrChange w:id="40" w:author="Autor">
            <w:rPr>
              <w:sz w:val="22"/>
            </w:rPr>
          </w:rPrChange>
        </w:rPr>
        <w:t>schválení žiadosti o</w:t>
      </w:r>
      <w:del w:id="41" w:author="Autor">
        <w:r w:rsidR="003B3454">
          <w:rPr>
            <w:sz w:val="22"/>
            <w:szCs w:val="22"/>
            <w:lang w:eastAsia="cs-CZ"/>
          </w:rPr>
          <w:delText xml:space="preserve"> NFP</w:delText>
        </w:r>
      </w:del>
      <w:ins w:id="42" w:author="Autor">
        <w:r w:rsidR="00263C37">
          <w:rPr>
            <w:szCs w:val="20"/>
          </w:rPr>
          <w:t> poskytnutie nenávratného finančného príspevku</w:t>
        </w:r>
      </w:ins>
      <w:r>
        <w:rPr>
          <w:sz w:val="22"/>
          <w:szCs w:val="22"/>
          <w:lang w:eastAsia="cs-CZ"/>
        </w:rPr>
        <w:t xml:space="preserve"> slúži na u</w:t>
      </w:r>
      <w:r w:rsidR="008F1CFB" w:rsidRPr="007C3E78">
        <w:rPr>
          <w:sz w:val="22"/>
          <w:szCs w:val="22"/>
          <w:lang w:eastAsia="cs-CZ"/>
        </w:rPr>
        <w:t>rčovanie výšky vrátenia poskytnutého príspevku alebo jeho časti</w:t>
      </w:r>
      <w:r w:rsidR="00B474ED">
        <w:rPr>
          <w:sz w:val="22"/>
          <w:szCs w:val="22"/>
          <w:lang w:eastAsia="cs-CZ"/>
        </w:rPr>
        <w:t xml:space="preserve">, alebo ex-ante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 xml:space="preserve">Všetky percentuálne sadzby sa týkajú prípadov, keď konkrétne porušenie </w:t>
      </w:r>
      <w:r w:rsidR="008F1CFB" w:rsidRPr="00D449BD">
        <w:rPr>
          <w:b/>
          <w:sz w:val="22"/>
          <w:rPrChange w:id="43" w:author="Autor">
            <w:rPr>
              <w:sz w:val="22"/>
            </w:rPr>
          </w:rPrChange>
        </w:rPr>
        <w:t xml:space="preserve">malo alebo mohlo mať vplyv na výsledok </w:t>
      </w:r>
      <w:r w:rsidRPr="00D449BD">
        <w:rPr>
          <w:b/>
          <w:sz w:val="22"/>
          <w:rPrChange w:id="44" w:author="Autor">
            <w:rPr>
              <w:sz w:val="22"/>
            </w:rPr>
          </w:rPrChange>
        </w:rPr>
        <w:t>VO</w:t>
      </w:r>
      <w:r w:rsidR="008F1CFB" w:rsidRPr="00A05EC4">
        <w:rPr>
          <w:sz w:val="22"/>
          <w:szCs w:val="22"/>
          <w:lang w:eastAsia="cs-CZ"/>
        </w:rPr>
        <w:t xml:space="preserve">. </w:t>
      </w:r>
    </w:p>
    <w:p w14:paraId="4581DC92" w14:textId="5C80A5F2" w:rsidR="008F1CFB" w:rsidRPr="007C3E78" w:rsidRDefault="000012E8" w:rsidP="007A558C">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w:t>
      </w:r>
      <w:r w:rsidR="00643CE4" w:rsidRPr="005124D4">
        <w:rPr>
          <w:sz w:val="22"/>
          <w:szCs w:val="22"/>
          <w:lang w:eastAsia="cs-CZ"/>
        </w:rPr>
        <w:t>VO</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5124D4">
        <w:rPr>
          <w:sz w:val="22"/>
          <w:szCs w:val="22"/>
          <w:lang w:eastAsia="cs-CZ"/>
        </w:rPr>
        <w:t>VO</w:t>
      </w:r>
      <w:r w:rsidRPr="005124D4">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5124D4">
        <w:rPr>
          <w:sz w:val="22"/>
          <w:szCs w:val="22"/>
          <w:lang w:eastAsia="cs-CZ"/>
        </w:rPr>
        <w:t>VO</w:t>
      </w:r>
      <w:r w:rsidRPr="005124D4">
        <w:rPr>
          <w:sz w:val="22"/>
          <w:szCs w:val="22"/>
          <w:lang w:eastAsia="cs-CZ"/>
        </w:rPr>
        <w:t xml:space="preserve">  nie je možné priradiť k žiadnemu z porušení uvedených v tejto prílohe, </w:t>
      </w:r>
      <w:ins w:id="45" w:author="Autor">
        <w:r w:rsidR="00632501" w:rsidRPr="00632501">
          <w:rPr>
            <w:sz w:val="22"/>
            <w:szCs w:val="22"/>
            <w:lang w:eastAsia="cs-CZ"/>
          </w:rPr>
          <w:t>zistenia nedostatkov by sa mali riešiť v súlade so zásadou proporcionality a podľa možnosti analogicky s typmi nedostatkov uvedenými v</w:t>
        </w:r>
        <w:r w:rsidR="00632501">
          <w:rPr>
            <w:sz w:val="22"/>
            <w:szCs w:val="22"/>
            <w:lang w:eastAsia="cs-CZ"/>
          </w:rPr>
          <w:t> </w:t>
        </w:r>
        <w:r w:rsidR="00632501" w:rsidRPr="00632501">
          <w:rPr>
            <w:sz w:val="22"/>
            <w:szCs w:val="22"/>
            <w:lang w:eastAsia="cs-CZ"/>
          </w:rPr>
          <w:t>prílohe</w:t>
        </w:r>
        <w:r w:rsidR="00632501">
          <w:rPr>
            <w:sz w:val="22"/>
            <w:szCs w:val="22"/>
            <w:lang w:eastAsia="cs-CZ"/>
          </w:rPr>
          <w:t xml:space="preserve">, pričom </w:t>
        </w:r>
      </w:ins>
      <w:r w:rsidRPr="005124D4">
        <w:rPr>
          <w:sz w:val="22"/>
          <w:szCs w:val="22"/>
          <w:lang w:eastAsia="cs-CZ"/>
        </w:rPr>
        <w:t>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Change w:id="46">
          <w:tblGrid>
            <w:gridCol w:w="113"/>
            <w:gridCol w:w="562"/>
            <w:gridCol w:w="113"/>
            <w:gridCol w:w="3607"/>
            <w:gridCol w:w="113"/>
            <w:gridCol w:w="6266"/>
            <w:gridCol w:w="113"/>
            <w:gridCol w:w="3147"/>
            <w:gridCol w:w="113"/>
          </w:tblGrid>
        </w:tblGridChange>
      </w:tblGrid>
      <w:tr w:rsidR="00D449BD" w:rsidRPr="007C3E78" w14:paraId="4581DC97" w14:textId="77777777" w:rsidTr="00D449BD">
        <w:tc>
          <w:tcPr>
            <w:tcW w:w="675" w:type="dxa"/>
            <w:tcBorders>
              <w:bottom w:val="single" w:sz="4" w:space="0" w:color="auto"/>
            </w:tcBorders>
            <w:shd w:val="clear" w:color="auto" w:fill="CCC0D9" w:themeFill="accent4" w:themeFillTint="66"/>
            <w:vAlign w:val="center"/>
          </w:tcPr>
          <w:p w14:paraId="4581DC93" w14:textId="77777777" w:rsidR="008F1CFB" w:rsidRPr="007C3E78" w:rsidRDefault="008F1CFB" w:rsidP="00A91AE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CCC0D9" w:themeFill="accent4" w:themeFillTint="66"/>
            <w:vAlign w:val="center"/>
          </w:tcPr>
          <w:p w14:paraId="4581DC94" w14:textId="77777777" w:rsidR="008F1CFB" w:rsidRPr="007C3E78" w:rsidRDefault="008F1CFB" w:rsidP="00A91AEF">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CCC0D9" w:themeFill="accent4" w:themeFillTint="66"/>
            <w:vAlign w:val="center"/>
          </w:tcPr>
          <w:p w14:paraId="4581DC95" w14:textId="77777777"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CCC0D9" w:themeFill="accent4" w:themeFillTint="66"/>
            <w:vAlign w:val="center"/>
          </w:tcPr>
          <w:p w14:paraId="4581DC96" w14:textId="77777777" w:rsidR="008F1CFB" w:rsidRPr="007C3E78" w:rsidRDefault="008F1CFB" w:rsidP="00A91AEF">
            <w:pPr>
              <w:jc w:val="center"/>
              <w:rPr>
                <w:b/>
                <w:sz w:val="22"/>
                <w:szCs w:val="22"/>
                <w:lang w:eastAsia="cs-CZ"/>
              </w:rPr>
            </w:pPr>
            <w:r w:rsidRPr="007C3E78">
              <w:rPr>
                <w:b/>
                <w:sz w:val="22"/>
                <w:szCs w:val="22"/>
                <w:lang w:eastAsia="cs-CZ"/>
              </w:rPr>
              <w:t>Výška finančnej opravy (korekcie)</w:t>
            </w:r>
          </w:p>
        </w:tc>
      </w:tr>
      <w:tr w:rsidR="00A91AEF" w:rsidRPr="007C3E78" w14:paraId="4581DC99"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47"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rPr>
          <w:trPrChange w:id="48" w:author="Autor">
            <w:trPr>
              <w:gridAfter w:val="0"/>
            </w:trPr>
          </w:trPrChange>
        </w:trPr>
        <w:tc>
          <w:tcPr>
            <w:tcW w:w="14034" w:type="dxa"/>
            <w:gridSpan w:val="4"/>
            <w:shd w:val="clear" w:color="auto" w:fill="BFBFBF" w:themeFill="background1" w:themeFillShade="BF"/>
            <w:vAlign w:val="center"/>
            <w:tcPrChange w:id="49" w:author="Autor">
              <w:tcPr>
                <w:tcW w:w="14034" w:type="dxa"/>
                <w:gridSpan w:val="8"/>
                <w:shd w:val="clear" w:color="auto" w:fill="BFBFBF"/>
                <w:vAlign w:val="center"/>
              </w:tcPr>
            </w:tcPrChange>
          </w:tcPr>
          <w:p w14:paraId="4581DC98" w14:textId="482695FC" w:rsidR="00A91AEF" w:rsidRPr="007C3E78" w:rsidRDefault="003B3454" w:rsidP="00A91AEF">
            <w:pPr>
              <w:jc w:val="center"/>
              <w:rPr>
                <w:b/>
                <w:sz w:val="22"/>
                <w:szCs w:val="22"/>
                <w:lang w:eastAsia="cs-CZ"/>
              </w:rPr>
            </w:pPr>
            <w:del w:id="50" w:author="Autor">
              <w:r>
                <w:rPr>
                  <w:b/>
                  <w:sz w:val="22"/>
                  <w:szCs w:val="22"/>
                  <w:lang w:eastAsia="cs-CZ"/>
                </w:rPr>
                <w:delText>Oznámenie o vyhlásení</w:delText>
              </w:r>
            </w:del>
            <w:ins w:id="51" w:author="Autor">
              <w:r w:rsidR="00E16F8E">
                <w:rPr>
                  <w:b/>
                  <w:sz w:val="22"/>
                  <w:szCs w:val="22"/>
                  <w:lang w:eastAsia="cs-CZ"/>
                </w:rPr>
                <w:t>Vyhlásenie</w:t>
              </w:r>
            </w:ins>
            <w:r w:rsidR="00A91AEF" w:rsidRPr="007C3E78">
              <w:rPr>
                <w:b/>
                <w:sz w:val="22"/>
                <w:szCs w:val="22"/>
                <w:lang w:eastAsia="cs-CZ"/>
              </w:rPr>
              <w:t xml:space="preserve"> verejného obstarávania, špecifikácia v súťažných podkladoch</w:t>
            </w:r>
          </w:p>
        </w:tc>
      </w:tr>
      <w:tr w:rsidR="008F1CFB" w:rsidRPr="007C3E78" w14:paraId="4581DCA6"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2"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rPr>
          <w:trPrChange w:id="53" w:author="Autor">
            <w:trPr>
              <w:gridAfter w:val="0"/>
            </w:trPr>
          </w:trPrChange>
        </w:trPr>
        <w:tc>
          <w:tcPr>
            <w:tcW w:w="675" w:type="dxa"/>
            <w:shd w:val="clear" w:color="auto" w:fill="auto"/>
            <w:vAlign w:val="center"/>
            <w:tcPrChange w:id="54" w:author="Autor">
              <w:tcPr>
                <w:tcW w:w="675" w:type="dxa"/>
                <w:gridSpan w:val="2"/>
                <w:vAlign w:val="center"/>
              </w:tcPr>
            </w:tcPrChange>
          </w:tcPr>
          <w:p w14:paraId="4581DC9A" w14:textId="77777777" w:rsidR="008F1CFB" w:rsidRPr="007C3E78" w:rsidRDefault="008F1CFB" w:rsidP="00A91AEF">
            <w:pPr>
              <w:jc w:val="center"/>
              <w:rPr>
                <w:sz w:val="22"/>
                <w:szCs w:val="22"/>
                <w:lang w:eastAsia="cs-CZ"/>
              </w:rPr>
            </w:pPr>
            <w:r w:rsidRPr="007C3E78">
              <w:rPr>
                <w:sz w:val="22"/>
                <w:szCs w:val="22"/>
                <w:lang w:eastAsia="cs-CZ"/>
              </w:rPr>
              <w:t>1.</w:t>
            </w:r>
          </w:p>
        </w:tc>
        <w:tc>
          <w:tcPr>
            <w:tcW w:w="3720" w:type="dxa"/>
            <w:shd w:val="clear" w:color="auto" w:fill="auto"/>
            <w:tcPrChange w:id="55" w:author="Autor">
              <w:tcPr>
                <w:tcW w:w="3720" w:type="dxa"/>
                <w:gridSpan w:val="2"/>
              </w:tcPr>
            </w:tcPrChange>
          </w:tcPr>
          <w:p w14:paraId="4581DC9B" w14:textId="77777777" w:rsidR="008F1CFB" w:rsidRPr="007C3E78" w:rsidRDefault="008F1CFB" w:rsidP="00D449BD">
            <w:pPr>
              <w:jc w:val="both"/>
              <w:rPr>
                <w:sz w:val="22"/>
                <w:szCs w:val="22"/>
                <w:lang w:eastAsia="cs-CZ"/>
              </w:rPr>
              <w:pPrChange w:id="56" w:author="Autor">
                <w:pPr/>
              </w:pPrChange>
            </w:pPr>
            <w:r w:rsidRPr="007C3E78">
              <w:rPr>
                <w:sz w:val="22"/>
                <w:szCs w:val="22"/>
                <w:lang w:eastAsia="cs-CZ"/>
              </w:rPr>
              <w:t xml:space="preserve">Nedodržanie postupov zverejňovania zákazky v zmysle zákona o VO </w:t>
            </w:r>
          </w:p>
          <w:p w14:paraId="4581DC9C" w14:textId="77777777" w:rsidR="008F1CFB" w:rsidRPr="007C3E78" w:rsidRDefault="008F1CFB" w:rsidP="00D449BD">
            <w:pPr>
              <w:jc w:val="both"/>
              <w:rPr>
                <w:sz w:val="22"/>
                <w:szCs w:val="22"/>
                <w:lang w:eastAsia="cs-CZ"/>
              </w:rPr>
              <w:pPrChange w:id="57" w:author="Autor">
                <w:pPr/>
              </w:pPrChange>
            </w:pPr>
          </w:p>
        </w:tc>
        <w:tc>
          <w:tcPr>
            <w:tcW w:w="6379" w:type="dxa"/>
            <w:shd w:val="clear" w:color="auto" w:fill="auto"/>
            <w:tcPrChange w:id="58" w:author="Autor">
              <w:tcPr>
                <w:tcW w:w="6379" w:type="dxa"/>
                <w:gridSpan w:val="2"/>
              </w:tcPr>
            </w:tcPrChange>
          </w:tcPr>
          <w:p w14:paraId="4581DC9D" w14:textId="0B54BB64" w:rsidR="008F1CFB" w:rsidRDefault="008F1CFB" w:rsidP="001342A2">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2"/>
            </w:r>
            <w:r w:rsidRPr="007C3E78">
              <w:rPr>
                <w:sz w:val="22"/>
                <w:szCs w:val="22"/>
                <w:lang w:eastAsia="cs-CZ"/>
              </w:rPr>
              <w:t xml:space="preserve"> neposlal oznámenie o vyhlásení verejného obstarávania publikačnému úradu a </w:t>
            </w:r>
            <w:del w:id="59" w:author="Autor">
              <w:r w:rsidR="003B3454">
                <w:rPr>
                  <w:sz w:val="22"/>
                  <w:szCs w:val="22"/>
                  <w:lang w:eastAsia="cs-CZ"/>
                </w:rPr>
                <w:delText>úradu</w:delText>
              </w:r>
            </w:del>
            <w:ins w:id="60" w:author="Autor">
              <w:r w:rsidR="00063BD3">
                <w:rPr>
                  <w:sz w:val="22"/>
                  <w:szCs w:val="22"/>
                  <w:lang w:eastAsia="cs-CZ"/>
                </w:rPr>
                <w:t>ÚVO</w:t>
              </w:r>
            </w:ins>
            <w:r w:rsidRPr="007C3E78">
              <w:rPr>
                <w:sz w:val="22"/>
                <w:szCs w:val="22"/>
                <w:lang w:eastAsia="cs-CZ"/>
              </w:rPr>
              <w:t xml:space="preserve"> podľa § 23 ods. 1 zákona o VO. </w:t>
            </w:r>
          </w:p>
          <w:p w14:paraId="714ED65E" w14:textId="2475A7BD" w:rsidR="000051F0" w:rsidRDefault="000051F0" w:rsidP="001342A2">
            <w:pPr>
              <w:jc w:val="both"/>
              <w:rPr>
                <w:ins w:id="61" w:author="Autor"/>
                <w:sz w:val="22"/>
                <w:szCs w:val="22"/>
                <w:lang w:eastAsia="cs-CZ"/>
              </w:rPr>
            </w:pPr>
          </w:p>
          <w:p w14:paraId="50B0C331" w14:textId="3EA51261" w:rsidR="000051F0" w:rsidRPr="007C3E78" w:rsidRDefault="000051F0" w:rsidP="001342A2">
            <w:pPr>
              <w:jc w:val="both"/>
              <w:rPr>
                <w:ins w:id="62" w:author="Autor"/>
                <w:sz w:val="22"/>
                <w:szCs w:val="22"/>
                <w:lang w:eastAsia="cs-CZ"/>
              </w:rPr>
            </w:pPr>
            <w:ins w:id="63" w:author="Autor">
              <w:r>
                <w:rPr>
                  <w:sz w:val="22"/>
                  <w:szCs w:val="22"/>
                  <w:lang w:eastAsia="cs-CZ"/>
                </w:rPr>
                <w:t>Verejný obstarávateľ neposlal výzvu na predkladanie ponúk do vestníka ÚVO</w:t>
              </w:r>
              <w:r w:rsidR="00063BD3">
                <w:rPr>
                  <w:sz w:val="22"/>
                  <w:szCs w:val="22"/>
                  <w:lang w:eastAsia="cs-CZ"/>
                </w:rPr>
                <w:t xml:space="preserve"> podľa § 23 ods. 1 zákona o VO</w:t>
              </w:r>
              <w:r w:rsidR="004C147E">
                <w:t xml:space="preserve"> </w:t>
              </w:r>
              <w:r w:rsidR="004C147E" w:rsidRPr="004C147E">
                <w:rPr>
                  <w:sz w:val="22"/>
                  <w:szCs w:val="22"/>
                  <w:lang w:eastAsia="cs-CZ"/>
                </w:rPr>
                <w:t>v prípade podlimitnej zákazky bez využitia elektronického trhoviska</w:t>
              </w:r>
              <w:r w:rsidR="00063BD3">
                <w:rPr>
                  <w:sz w:val="22"/>
                  <w:szCs w:val="22"/>
                  <w:lang w:eastAsia="cs-CZ"/>
                </w:rPr>
                <w:t>.</w:t>
              </w:r>
            </w:ins>
          </w:p>
          <w:p w14:paraId="4581DC9E" w14:textId="77777777" w:rsidR="008F1CFB" w:rsidRPr="007C3E78" w:rsidRDefault="008F1CFB" w:rsidP="007C3E78">
            <w:pPr>
              <w:rPr>
                <w:sz w:val="22"/>
                <w:szCs w:val="22"/>
                <w:lang w:eastAsia="cs-CZ"/>
              </w:rPr>
            </w:pPr>
          </w:p>
          <w:p w14:paraId="4581DC9F" w14:textId="77777777" w:rsidR="008F1CFB" w:rsidRPr="007C3E78" w:rsidRDefault="008F1CFB" w:rsidP="007C3E78">
            <w:pPr>
              <w:rPr>
                <w:sz w:val="22"/>
                <w:szCs w:val="22"/>
                <w:lang w:eastAsia="cs-CZ"/>
              </w:rPr>
            </w:pPr>
          </w:p>
          <w:p w14:paraId="4581DCA1" w14:textId="4CA5B2CF" w:rsidR="008F1CFB" w:rsidRPr="007C3E78" w:rsidRDefault="008F1CFB" w:rsidP="001D238C">
            <w:pPr>
              <w:jc w:val="both"/>
              <w:rPr>
                <w:sz w:val="22"/>
                <w:szCs w:val="22"/>
                <w:lang w:eastAsia="cs-CZ"/>
              </w:rPr>
            </w:pPr>
            <w:r w:rsidRPr="007C3E78">
              <w:rPr>
                <w:sz w:val="22"/>
                <w:szCs w:val="22"/>
                <w:lang w:eastAsia="cs-CZ"/>
              </w:rPr>
              <w:t>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w:t>
            </w:r>
            <w:del w:id="64" w:author="Autor">
              <w:r w:rsidR="003B3454">
                <w:rPr>
                  <w:sz w:val="22"/>
                  <w:szCs w:val="22"/>
                  <w:lang w:eastAsia="cs-CZ"/>
                </w:rPr>
                <w:delText xml:space="preserve">.   </w:delText>
              </w:r>
            </w:del>
            <w:ins w:id="65" w:author="Autor">
              <w:r w:rsidR="00020538">
                <w:rPr>
                  <w:sz w:val="22"/>
                  <w:szCs w:val="22"/>
                  <w:lang w:eastAsia="cs-CZ"/>
                </w:rPr>
                <w:t xml:space="preserve"> </w:t>
              </w:r>
              <w:r w:rsidR="00020538" w:rsidRPr="00020538">
                <w:rPr>
                  <w:sz w:val="22"/>
                  <w:szCs w:val="22"/>
                  <w:lang w:eastAsia="cs-CZ"/>
                </w:rPr>
                <w:t>alebo nezverejnenie zákazky s ní</w:t>
              </w:r>
              <w:r w:rsidR="00020538">
                <w:rPr>
                  <w:sz w:val="22"/>
                  <w:szCs w:val="22"/>
                  <w:lang w:eastAsia="cs-CZ"/>
                </w:rPr>
                <w:t xml:space="preserve">zkou hodnotou nad </w:t>
              </w:r>
              <w:r w:rsidR="00020538" w:rsidRPr="00020538">
                <w:rPr>
                  <w:sz w:val="22"/>
                  <w:szCs w:val="22"/>
                  <w:lang w:eastAsia="cs-CZ"/>
                </w:rPr>
                <w:t>5 000 EUR na webovom sídle prijímateľa alebo inom vhodnom webovom sídle.</w:t>
              </w:r>
            </w:ins>
          </w:p>
          <w:p w14:paraId="0BC993FB" w14:textId="77777777" w:rsidR="00EA4E16" w:rsidRDefault="00EA4E16">
            <w:pPr>
              <w:rPr>
                <w:del w:id="66" w:author="Autor"/>
                <w:sz w:val="22"/>
                <w:szCs w:val="22"/>
                <w:lang w:eastAsia="cs-CZ"/>
              </w:rPr>
            </w:pPr>
          </w:p>
          <w:p w14:paraId="4581DCA2" w14:textId="77777777" w:rsidR="008F1CFB" w:rsidRPr="007C3E78" w:rsidRDefault="008F1CFB" w:rsidP="007C3E78">
            <w:pPr>
              <w:rPr>
                <w:sz w:val="22"/>
                <w:szCs w:val="22"/>
                <w:lang w:eastAsia="cs-CZ"/>
              </w:rPr>
            </w:pPr>
          </w:p>
        </w:tc>
        <w:tc>
          <w:tcPr>
            <w:tcW w:w="3260" w:type="dxa"/>
            <w:shd w:val="clear" w:color="auto" w:fill="auto"/>
            <w:tcPrChange w:id="67" w:author="Autor">
              <w:tcPr>
                <w:tcW w:w="3260" w:type="dxa"/>
                <w:gridSpan w:val="2"/>
              </w:tcPr>
            </w:tcPrChange>
          </w:tcPr>
          <w:p w14:paraId="4581DCA3" w14:textId="77777777" w:rsidR="008F1CFB" w:rsidRPr="007C3E78" w:rsidRDefault="008F1CFB" w:rsidP="00D449BD">
            <w:pPr>
              <w:jc w:val="both"/>
              <w:rPr>
                <w:sz w:val="22"/>
                <w:szCs w:val="22"/>
                <w:lang w:eastAsia="cs-CZ"/>
              </w:rPr>
              <w:pPrChange w:id="68" w:author="Autor">
                <w:pPr/>
              </w:pPrChange>
            </w:pPr>
            <w:r w:rsidRPr="007C3E78">
              <w:rPr>
                <w:sz w:val="22"/>
                <w:szCs w:val="22"/>
                <w:lang w:eastAsia="cs-CZ"/>
              </w:rPr>
              <w:t>100 %</w:t>
            </w:r>
          </w:p>
          <w:p w14:paraId="4581DCA4" w14:textId="77777777" w:rsidR="008F1CFB" w:rsidRPr="007C3E78" w:rsidRDefault="008F1CFB" w:rsidP="00D449BD">
            <w:pPr>
              <w:jc w:val="both"/>
              <w:rPr>
                <w:sz w:val="22"/>
                <w:szCs w:val="22"/>
                <w:lang w:eastAsia="cs-CZ"/>
              </w:rPr>
              <w:pPrChange w:id="69" w:author="Autor">
                <w:pPr/>
              </w:pPrChange>
            </w:pPr>
          </w:p>
          <w:p w14:paraId="1818F649" w14:textId="35DBEBC3" w:rsidR="008F1CFB" w:rsidRDefault="008F1CFB" w:rsidP="001D238C">
            <w:pPr>
              <w:jc w:val="both"/>
              <w:rPr>
                <w:ins w:id="70" w:author="Auto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del w:id="71" w:author="Autor">
              <w:r w:rsidR="003B3454">
                <w:rPr>
                  <w:sz w:val="22"/>
                  <w:szCs w:val="22"/>
                  <w:lang w:eastAsia="cs-CZ"/>
                </w:rPr>
                <w:delText>korekcia</w:delText>
              </w:r>
            </w:del>
            <w:ins w:id="72" w:author="Autor">
              <w:r w:rsidR="00CA3EE6">
                <w:rPr>
                  <w:sz w:val="22"/>
                  <w:szCs w:val="22"/>
                  <w:lang w:eastAsia="cs-CZ"/>
                </w:rPr>
                <w:t>finančná oprava</w:t>
              </w:r>
            </w:ins>
            <w:r w:rsidR="00CA3EE6" w:rsidRPr="007C3E78">
              <w:rPr>
                <w:sz w:val="22"/>
                <w:szCs w:val="22"/>
                <w:lang w:eastAsia="cs-CZ"/>
              </w:rPr>
              <w:t xml:space="preserve"> </w:t>
            </w:r>
            <w:r w:rsidRPr="007C3E78">
              <w:rPr>
                <w:sz w:val="22"/>
                <w:szCs w:val="22"/>
                <w:lang w:eastAsia="cs-CZ"/>
              </w:rPr>
              <w:t xml:space="preserve">25 </w:t>
            </w:r>
            <w:del w:id="73" w:author="Autor">
              <w:r w:rsidR="003B3454">
                <w:rPr>
                  <w:sz w:val="22"/>
                  <w:szCs w:val="22"/>
                  <w:lang w:eastAsia="cs-CZ"/>
                </w:rPr>
                <w:delText>%</w:delText>
              </w:r>
            </w:del>
            <w:ins w:id="74" w:author="Autor">
              <w:r w:rsidRPr="007C3E78">
                <w:rPr>
                  <w:sz w:val="22"/>
                  <w:szCs w:val="22"/>
                  <w:lang w:eastAsia="cs-CZ"/>
                </w:rPr>
                <w:t>%</w:t>
              </w:r>
              <w:r w:rsidR="00632501">
                <w:rPr>
                  <w:sz w:val="22"/>
                  <w:szCs w:val="22"/>
                  <w:lang w:eastAsia="cs-CZ"/>
                </w:rPr>
                <w:t xml:space="preserve">. </w:t>
              </w:r>
            </w:ins>
          </w:p>
          <w:p w14:paraId="0A571F3C" w14:textId="77777777" w:rsidR="00D71164" w:rsidRDefault="00D71164" w:rsidP="001D238C">
            <w:pPr>
              <w:jc w:val="both"/>
              <w:rPr>
                <w:ins w:id="75" w:author="Autor"/>
                <w:sz w:val="22"/>
                <w:szCs w:val="22"/>
                <w:lang w:eastAsia="cs-CZ"/>
              </w:rPr>
            </w:pPr>
          </w:p>
          <w:p w14:paraId="4581DCA5" w14:textId="03108E25" w:rsidR="00D71164" w:rsidRPr="007C3E78" w:rsidRDefault="00D71164" w:rsidP="00D449BD">
            <w:pPr>
              <w:jc w:val="both"/>
              <w:rPr>
                <w:sz w:val="22"/>
                <w:szCs w:val="22"/>
                <w:lang w:eastAsia="cs-CZ"/>
              </w:rPr>
              <w:pPrChange w:id="76" w:author="Autor">
                <w:pPr/>
              </w:pPrChange>
            </w:pPr>
            <w:ins w:id="77" w:author="Autor">
              <w:r w:rsidRPr="0000068B">
                <w:rPr>
                  <w:sz w:val="22"/>
                  <w:szCs w:val="22"/>
                  <w:lang w:eastAsia="cs-CZ"/>
                </w:rPr>
                <w:t xml:space="preserve">Finančná oprava 25 % sa uplatní </w:t>
              </w:r>
              <w:r>
                <w:rPr>
                  <w:sz w:val="22"/>
                  <w:szCs w:val="22"/>
                  <w:lang w:eastAsia="cs-CZ"/>
                </w:rPr>
                <w:t xml:space="preserve">   </w:t>
              </w:r>
              <w:r w:rsidRPr="0000068B">
                <w:rPr>
                  <w:sz w:val="22"/>
                  <w:szCs w:val="22"/>
                  <w:lang w:eastAsia="cs-CZ"/>
                </w:rPr>
                <w:t xml:space="preserve">v prípade, ak prijímateľ zverejnil výzvu na predkladanie ponúk </w:t>
              </w:r>
              <w:r>
                <w:rPr>
                  <w:sz w:val="22"/>
                  <w:szCs w:val="22"/>
                  <w:lang w:eastAsia="cs-CZ"/>
                </w:rPr>
                <w:t xml:space="preserve">                   k zákazke s nízkou hodnotou nad 5 000 EUR </w:t>
              </w:r>
              <w:r w:rsidRPr="0000068B">
                <w:rPr>
                  <w:sz w:val="22"/>
                  <w:szCs w:val="22"/>
                  <w:lang w:eastAsia="cs-CZ"/>
                </w:rPr>
                <w:t>na svojom webovom sídle, ale nezaslal informáciu o tomto zverejnení na osobitný mailový kontakt zakazkycko@vlada.gov.sk</w:t>
              </w:r>
            </w:ins>
          </w:p>
        </w:tc>
      </w:tr>
      <w:tr w:rsidR="008F1CFB" w:rsidRPr="007C3E78" w14:paraId="4581DCB8"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8"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rPr>
          <w:trPrChange w:id="79" w:author="Autor">
            <w:trPr>
              <w:gridAfter w:val="0"/>
            </w:trPr>
          </w:trPrChange>
        </w:trPr>
        <w:tc>
          <w:tcPr>
            <w:tcW w:w="675" w:type="dxa"/>
            <w:shd w:val="clear" w:color="auto" w:fill="auto"/>
            <w:vAlign w:val="center"/>
            <w:tcPrChange w:id="80" w:author="Autor">
              <w:tcPr>
                <w:tcW w:w="675" w:type="dxa"/>
                <w:gridSpan w:val="2"/>
                <w:vAlign w:val="center"/>
              </w:tcPr>
            </w:tcPrChange>
          </w:tcPr>
          <w:p w14:paraId="4581DCA7" w14:textId="77777777" w:rsidR="008F1CFB" w:rsidRPr="007C3E78" w:rsidRDefault="008F1CFB" w:rsidP="00A91AEF">
            <w:pPr>
              <w:jc w:val="center"/>
              <w:rPr>
                <w:sz w:val="22"/>
                <w:szCs w:val="22"/>
                <w:lang w:eastAsia="cs-CZ"/>
              </w:rPr>
            </w:pPr>
            <w:r w:rsidRPr="007C3E78">
              <w:rPr>
                <w:sz w:val="22"/>
                <w:szCs w:val="22"/>
                <w:lang w:eastAsia="cs-CZ"/>
              </w:rPr>
              <w:t>2</w:t>
            </w:r>
          </w:p>
        </w:tc>
        <w:tc>
          <w:tcPr>
            <w:tcW w:w="3720" w:type="dxa"/>
            <w:shd w:val="clear" w:color="auto" w:fill="auto"/>
            <w:tcPrChange w:id="81" w:author="Autor">
              <w:tcPr>
                <w:tcW w:w="3720" w:type="dxa"/>
                <w:gridSpan w:val="2"/>
              </w:tcPr>
            </w:tcPrChange>
          </w:tcPr>
          <w:p w14:paraId="4581DCA8" w14:textId="77777777" w:rsidR="008F1CFB" w:rsidRPr="007C3E78" w:rsidRDefault="00A57075" w:rsidP="00D449BD">
            <w:pPr>
              <w:jc w:val="both"/>
              <w:rPr>
                <w:sz w:val="22"/>
                <w:szCs w:val="22"/>
                <w:lang w:eastAsia="cs-CZ"/>
              </w:rPr>
              <w:pPrChange w:id="82" w:author="Autor">
                <w:pPr/>
              </w:pPrChange>
            </w:pPr>
            <w:r w:rsidRPr="007C3E78">
              <w:rPr>
                <w:sz w:val="22"/>
                <w:szCs w:val="22"/>
                <w:lang w:eastAsia="cs-CZ"/>
              </w:rPr>
              <w:t>Nedovolené rozdelenie predmetu zákazky alebo nedovolené spájanie predmetov zákaziek</w:t>
            </w:r>
          </w:p>
        </w:tc>
        <w:tc>
          <w:tcPr>
            <w:tcW w:w="6379" w:type="dxa"/>
            <w:shd w:val="clear" w:color="auto" w:fill="auto"/>
            <w:tcPrChange w:id="83" w:author="Autor">
              <w:tcPr>
                <w:tcW w:w="6379" w:type="dxa"/>
                <w:gridSpan w:val="2"/>
              </w:tcPr>
            </w:tcPrChange>
          </w:tcPr>
          <w:p w14:paraId="4581DCA9" w14:textId="77777777" w:rsidR="008F1CFB" w:rsidRPr="007C3E78" w:rsidRDefault="008F1CFB" w:rsidP="001342A2">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4581DCAA" w14:textId="77777777" w:rsidR="008F1CFB" w:rsidRPr="007C3E78" w:rsidRDefault="008F1CFB" w:rsidP="001342A2">
            <w:pPr>
              <w:jc w:val="both"/>
              <w:rPr>
                <w:sz w:val="22"/>
                <w:szCs w:val="22"/>
                <w:lang w:eastAsia="cs-CZ"/>
              </w:rPr>
            </w:pPr>
          </w:p>
          <w:p w14:paraId="4581DCAB"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4581DCAC" w14:textId="77777777" w:rsidR="008F1CFB" w:rsidRPr="007C3E78" w:rsidRDefault="008F1CFB" w:rsidP="001342A2">
            <w:pPr>
              <w:jc w:val="both"/>
              <w:rPr>
                <w:sz w:val="22"/>
                <w:szCs w:val="22"/>
                <w:lang w:eastAsia="cs-CZ"/>
              </w:rPr>
            </w:pPr>
          </w:p>
          <w:p w14:paraId="4581DCAD"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4581DCAE" w14:textId="77777777" w:rsidR="00A57075" w:rsidRPr="007C3E78" w:rsidRDefault="00A57075" w:rsidP="001342A2">
            <w:pPr>
              <w:jc w:val="both"/>
              <w:rPr>
                <w:sz w:val="22"/>
                <w:szCs w:val="22"/>
                <w:lang w:eastAsia="cs-CZ"/>
              </w:rPr>
            </w:pPr>
          </w:p>
          <w:p w14:paraId="4581DCAF" w14:textId="77777777" w:rsidR="00A57075" w:rsidRPr="007C3E78" w:rsidRDefault="00A57075" w:rsidP="001342A2">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4581DCB0" w14:textId="77777777" w:rsidR="008F1CFB" w:rsidRPr="007C3E78" w:rsidRDefault="008F1CFB" w:rsidP="007C3E78">
            <w:pPr>
              <w:rPr>
                <w:sz w:val="22"/>
                <w:szCs w:val="22"/>
                <w:lang w:eastAsia="cs-CZ"/>
              </w:rPr>
            </w:pPr>
          </w:p>
        </w:tc>
        <w:tc>
          <w:tcPr>
            <w:tcW w:w="3260" w:type="dxa"/>
            <w:shd w:val="clear" w:color="auto" w:fill="auto"/>
            <w:tcPrChange w:id="84" w:author="Autor">
              <w:tcPr>
                <w:tcW w:w="3260" w:type="dxa"/>
                <w:gridSpan w:val="2"/>
              </w:tcPr>
            </w:tcPrChange>
          </w:tcPr>
          <w:p w14:paraId="45839EFA" w14:textId="634114BB" w:rsidR="00D71164" w:rsidRPr="007C3E78" w:rsidRDefault="008F1CFB" w:rsidP="00D71164">
            <w:pPr>
              <w:jc w:val="both"/>
              <w:rPr>
                <w:ins w:id="85" w:author="Autor"/>
                <w:sz w:val="22"/>
                <w:szCs w:val="22"/>
                <w:lang w:eastAsia="cs-CZ"/>
              </w:rPr>
            </w:pPr>
            <w:r w:rsidRPr="007C3E78">
              <w:rPr>
                <w:sz w:val="22"/>
                <w:szCs w:val="22"/>
                <w:lang w:eastAsia="cs-CZ"/>
              </w:rPr>
              <w:t>100 %  - vzťahuje sa na každú z rozdelených zákaziek</w:t>
            </w:r>
            <w:ins w:id="86" w:author="Autor">
              <w:r w:rsidR="00D71164">
                <w:rPr>
                  <w:sz w:val="22"/>
                  <w:szCs w:val="22"/>
                  <w:lang w:eastAsia="cs-CZ"/>
                </w:rPr>
                <w:t xml:space="preserve">, </w:t>
              </w:r>
              <w:r w:rsidR="00D71164" w:rsidRPr="00882484">
                <w:rPr>
                  <w:sz w:val="22"/>
                  <w:szCs w:val="22"/>
                  <w:lang w:eastAsia="cs-CZ"/>
                </w:rPr>
                <w:t>ktorá nebola zverejnená pred uplynutím lehoty na predkladanie ponúk</w:t>
              </w:r>
              <w:r w:rsidR="00D71164">
                <w:rPr>
                  <w:sz w:val="22"/>
                  <w:szCs w:val="22"/>
                  <w:lang w:eastAsia="cs-CZ"/>
                </w:rPr>
                <w:t>.</w:t>
              </w:r>
            </w:ins>
          </w:p>
          <w:p w14:paraId="4581DCB1" w14:textId="4C10F5CE" w:rsidR="008F1CFB" w:rsidRPr="007C3E78" w:rsidRDefault="008F1CFB" w:rsidP="00D449BD">
            <w:pPr>
              <w:jc w:val="both"/>
              <w:rPr>
                <w:sz w:val="22"/>
                <w:szCs w:val="22"/>
                <w:lang w:eastAsia="cs-CZ"/>
              </w:rPr>
              <w:pPrChange w:id="87" w:author="Autor">
                <w:pPr/>
              </w:pPrChange>
            </w:pPr>
          </w:p>
          <w:p w14:paraId="4581DCB2" w14:textId="77777777" w:rsidR="008F1CFB" w:rsidRPr="007C3E78" w:rsidRDefault="008F1CFB" w:rsidP="00D449BD">
            <w:pPr>
              <w:jc w:val="both"/>
              <w:rPr>
                <w:sz w:val="22"/>
                <w:szCs w:val="22"/>
                <w:lang w:eastAsia="cs-CZ"/>
              </w:rPr>
              <w:pPrChange w:id="88" w:author="Autor">
                <w:pPr/>
              </w:pPrChange>
            </w:pPr>
          </w:p>
          <w:p w14:paraId="43C269C6" w14:textId="50F07666" w:rsidR="00D71164" w:rsidRPr="007C3E78" w:rsidRDefault="008F1CFB" w:rsidP="00D449BD">
            <w:pPr>
              <w:jc w:val="both"/>
              <w:rPr>
                <w:sz w:val="22"/>
                <w:szCs w:val="22"/>
                <w:lang w:eastAsia="cs-CZ"/>
              </w:rPr>
              <w:pPrChange w:id="89" w:author="Autor">
                <w:pPr/>
              </w:pPrChange>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w:t>
            </w:r>
            <w:del w:id="90" w:author="Autor">
              <w:r w:rsidR="003B3454">
                <w:rPr>
                  <w:sz w:val="22"/>
                  <w:szCs w:val="22"/>
                  <w:lang w:eastAsia="cs-CZ"/>
                </w:rPr>
                <w:delText>. Uplatňuje sa na každú z rozdelených zákaziek</w:delText>
              </w:r>
            </w:del>
            <w:ins w:id="91" w:author="Autor">
              <w:r w:rsidR="00D71164">
                <w:rPr>
                  <w:sz w:val="22"/>
                  <w:szCs w:val="22"/>
                  <w:lang w:eastAsia="cs-CZ"/>
                </w:rPr>
                <w:t>:</w:t>
              </w:r>
              <w:r w:rsidRPr="007C3E78">
                <w:rPr>
                  <w:sz w:val="22"/>
                  <w:szCs w:val="22"/>
                  <w:lang w:eastAsia="cs-CZ"/>
                </w:rPr>
                <w:t xml:space="preserve"> </w:t>
              </w:r>
              <w:r w:rsidR="00D71164">
                <w:rPr>
                  <w:sz w:val="22"/>
                  <w:szCs w:val="22"/>
                  <w:lang w:eastAsia="cs-CZ"/>
                </w:rPr>
                <w:t>v prípade zákaziek, v rámci ktorých bol obídený postup zadávania nadlimitnej alebo podlimitnej zákazky, ale zadávanie zákazky s nízkou hodnotou bolo korektne zverejnené na webovom sídle prijímateľa</w:t>
              </w:r>
              <w:r w:rsidR="00D71164">
                <w:t xml:space="preserve"> </w:t>
              </w:r>
              <w:r w:rsidR="00D71164" w:rsidRPr="0076764A">
                <w:rPr>
                  <w:sz w:val="22"/>
                  <w:szCs w:val="22"/>
                  <w:lang w:eastAsia="cs-CZ"/>
                </w:rPr>
                <w:t>a informácia o zverejnení zaslaná na mailový kontakt zakazkycko@vlada.gov.sk</w:t>
              </w:r>
              <w:r w:rsidR="00D71164">
                <w:rPr>
                  <w:sz w:val="22"/>
                  <w:szCs w:val="22"/>
                  <w:lang w:eastAsia="cs-CZ"/>
                </w:rPr>
                <w:t>;</w:t>
              </w:r>
              <w:r w:rsidR="00D71164" w:rsidRPr="007C3E78">
                <w:rPr>
                  <w:sz w:val="22"/>
                  <w:szCs w:val="22"/>
                  <w:lang w:eastAsia="cs-CZ"/>
                </w:rPr>
                <w:t xml:space="preserve"> </w:t>
              </w:r>
            </w:ins>
          </w:p>
          <w:p w14:paraId="4581DCB3" w14:textId="696E4621" w:rsidR="008F1CFB" w:rsidRPr="007C3E78" w:rsidRDefault="00D71164" w:rsidP="001D238C">
            <w:pPr>
              <w:jc w:val="both"/>
              <w:rPr>
                <w:ins w:id="92" w:author="Autor"/>
                <w:sz w:val="22"/>
                <w:szCs w:val="22"/>
                <w:lang w:eastAsia="cs-CZ"/>
              </w:rPr>
            </w:pPr>
            <w:ins w:id="93" w:author="Autor">
              <w:r w:rsidRPr="00D25F3C">
                <w:rPr>
                  <w:sz w:val="22"/>
                  <w:szCs w:val="22"/>
                  <w:lang w:eastAsia="cs-CZ"/>
                </w:rPr>
                <w:t>Uplatňuje sa na takú z rozdelených zákaziek, v rámci ktorej bol nedovoleným rozdelením obídený prísnejší postup vo verejnom obstarávaní</w:t>
              </w:r>
              <w:r>
                <w:rPr>
                  <w:sz w:val="22"/>
                  <w:szCs w:val="22"/>
                  <w:lang w:eastAsia="cs-CZ"/>
                </w:rPr>
                <w:t>.</w:t>
              </w:r>
            </w:ins>
          </w:p>
          <w:p w14:paraId="4581DCB4" w14:textId="77777777" w:rsidR="00FB0047" w:rsidRPr="007C3E78" w:rsidRDefault="00FB0047" w:rsidP="00D449BD">
            <w:pPr>
              <w:jc w:val="both"/>
              <w:rPr>
                <w:sz w:val="22"/>
                <w:szCs w:val="22"/>
                <w:lang w:eastAsia="cs-CZ"/>
              </w:rPr>
              <w:pPrChange w:id="94" w:author="Autor">
                <w:pPr/>
              </w:pPrChange>
            </w:pPr>
          </w:p>
          <w:p w14:paraId="4581DCB5" w14:textId="77777777" w:rsidR="00FB0047" w:rsidRPr="007C3E78" w:rsidRDefault="00FB0047" w:rsidP="00D449BD">
            <w:pPr>
              <w:jc w:val="both"/>
              <w:rPr>
                <w:sz w:val="22"/>
                <w:szCs w:val="22"/>
                <w:lang w:eastAsia="cs-CZ"/>
              </w:rPr>
              <w:pPrChange w:id="95" w:author="Autor">
                <w:pPr/>
              </w:pPrChange>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4581DCB6" w14:textId="77777777" w:rsidR="00FB0047" w:rsidRPr="007C3E78" w:rsidRDefault="00FB0047" w:rsidP="00D449BD">
            <w:pPr>
              <w:jc w:val="both"/>
              <w:rPr>
                <w:sz w:val="22"/>
                <w:szCs w:val="22"/>
                <w:lang w:eastAsia="cs-CZ"/>
              </w:rPr>
              <w:pPrChange w:id="96" w:author="Autor">
                <w:pPr/>
              </w:pPrChange>
            </w:pPr>
          </w:p>
          <w:p w14:paraId="4581DCB7" w14:textId="33FB09BC" w:rsidR="00FB0047" w:rsidRPr="007C3E78" w:rsidRDefault="00FB0047" w:rsidP="00D449BD">
            <w:pPr>
              <w:jc w:val="both"/>
              <w:rPr>
                <w:sz w:val="22"/>
                <w:szCs w:val="22"/>
                <w:lang w:eastAsia="cs-CZ"/>
              </w:rPr>
              <w:pPrChange w:id="97" w:author="Autor">
                <w:pPr/>
              </w:pPrChange>
            </w:pPr>
            <w:r w:rsidRPr="007C3E78">
              <w:rPr>
                <w:sz w:val="22"/>
                <w:szCs w:val="22"/>
                <w:lang w:eastAsia="cs-CZ"/>
              </w:rPr>
              <w:t xml:space="preserve">10% </w:t>
            </w:r>
            <w:del w:id="98" w:author="Autor">
              <w:r w:rsidR="003B3454">
                <w:rPr>
                  <w:sz w:val="22"/>
                  <w:szCs w:val="22"/>
                  <w:lang w:eastAsia="cs-CZ"/>
                </w:rPr>
                <w:delText>-</w:delText>
              </w:r>
            </w:del>
            <w:ins w:id="99" w:author="Autor">
              <w:r w:rsidR="00605E88">
                <w:rPr>
                  <w:sz w:val="22"/>
                  <w:szCs w:val="22"/>
                  <w:lang w:eastAsia="cs-CZ"/>
                </w:rPr>
                <w:t>sa uplatní</w:t>
              </w:r>
            </w:ins>
            <w:r w:rsidRPr="007C3E78">
              <w:rPr>
                <w:sz w:val="22"/>
                <w:szCs w:val="22"/>
                <w:lang w:eastAsia="cs-CZ"/>
              </w:rPr>
              <w:t xml:space="preserve"> v ostatných prípadoch nedovoleného spájania rôznorodých zákaziek   </w:t>
            </w:r>
          </w:p>
        </w:tc>
      </w:tr>
      <w:tr w:rsidR="008F1CFB" w:rsidRPr="007C3E78" w14:paraId="4581DCC5"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00"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rPr>
          <w:trPrChange w:id="101" w:author="Autor">
            <w:trPr>
              <w:gridAfter w:val="0"/>
            </w:trPr>
          </w:trPrChange>
        </w:trPr>
        <w:tc>
          <w:tcPr>
            <w:tcW w:w="675" w:type="dxa"/>
            <w:shd w:val="clear" w:color="auto" w:fill="auto"/>
            <w:vAlign w:val="center"/>
            <w:tcPrChange w:id="102" w:author="Autor">
              <w:tcPr>
                <w:tcW w:w="675" w:type="dxa"/>
                <w:gridSpan w:val="2"/>
                <w:vAlign w:val="center"/>
              </w:tcPr>
            </w:tcPrChange>
          </w:tcPr>
          <w:p w14:paraId="4581DCB9" w14:textId="77777777" w:rsidR="008F1CFB" w:rsidRPr="007C3E78" w:rsidRDefault="008F1CFB" w:rsidP="00A91AEF">
            <w:pPr>
              <w:jc w:val="center"/>
              <w:rPr>
                <w:sz w:val="22"/>
                <w:szCs w:val="22"/>
                <w:lang w:eastAsia="cs-CZ"/>
              </w:rPr>
            </w:pPr>
            <w:r w:rsidRPr="007C3E78">
              <w:rPr>
                <w:sz w:val="22"/>
                <w:szCs w:val="22"/>
                <w:lang w:eastAsia="cs-CZ"/>
              </w:rPr>
              <w:t>3</w:t>
            </w:r>
          </w:p>
        </w:tc>
        <w:tc>
          <w:tcPr>
            <w:tcW w:w="3720" w:type="dxa"/>
            <w:shd w:val="clear" w:color="auto" w:fill="auto"/>
            <w:tcPrChange w:id="103" w:author="Autor">
              <w:tcPr>
                <w:tcW w:w="3720" w:type="dxa"/>
                <w:gridSpan w:val="2"/>
              </w:tcPr>
            </w:tcPrChange>
          </w:tcPr>
          <w:p w14:paraId="4581DCBA" w14:textId="77777777" w:rsidR="008F1CFB" w:rsidRPr="007C3E78" w:rsidRDefault="008F1CFB" w:rsidP="00D449BD">
            <w:pPr>
              <w:jc w:val="both"/>
              <w:rPr>
                <w:sz w:val="22"/>
                <w:szCs w:val="22"/>
                <w:lang w:eastAsia="cs-CZ"/>
              </w:rPr>
              <w:pPrChange w:id="104" w:author="Autor">
                <w:pPr/>
              </w:pPrChange>
            </w:pPr>
            <w:r w:rsidRPr="007C3E78">
              <w:rPr>
                <w:sz w:val="22"/>
                <w:szCs w:val="22"/>
                <w:lang w:eastAsia="cs-CZ"/>
              </w:rPr>
              <w:t xml:space="preserve">Nedodržanie minimálnej zákonnej lehoty na predkladanie ponúk </w:t>
            </w:r>
          </w:p>
          <w:p w14:paraId="4581DCBB" w14:textId="77777777" w:rsidR="008F1CFB" w:rsidRPr="007C3E78" w:rsidRDefault="008F1CFB" w:rsidP="00D449BD">
            <w:pPr>
              <w:jc w:val="both"/>
              <w:rPr>
                <w:sz w:val="22"/>
                <w:szCs w:val="22"/>
                <w:lang w:eastAsia="cs-CZ"/>
              </w:rPr>
              <w:pPrChange w:id="105" w:author="Autor">
                <w:pPr/>
              </w:pPrChange>
            </w:pPr>
          </w:p>
          <w:p w14:paraId="4581DCBC" w14:textId="77777777" w:rsidR="008F1CFB" w:rsidRPr="007C3E78" w:rsidRDefault="008F1CFB" w:rsidP="00D449BD">
            <w:pPr>
              <w:jc w:val="both"/>
              <w:rPr>
                <w:sz w:val="22"/>
                <w:szCs w:val="22"/>
                <w:lang w:eastAsia="cs-CZ"/>
              </w:rPr>
              <w:pPrChange w:id="106" w:author="Autor">
                <w:pPr/>
              </w:pPrChange>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3"/>
            </w:r>
          </w:p>
        </w:tc>
        <w:tc>
          <w:tcPr>
            <w:tcW w:w="6379" w:type="dxa"/>
            <w:shd w:val="clear" w:color="auto" w:fill="auto"/>
            <w:tcPrChange w:id="107" w:author="Autor">
              <w:tcPr>
                <w:tcW w:w="6379" w:type="dxa"/>
                <w:gridSpan w:val="2"/>
              </w:tcPr>
            </w:tcPrChange>
          </w:tcPr>
          <w:p w14:paraId="4581DCBD" w14:textId="77777777" w:rsidR="008F1CFB" w:rsidRPr="007C3E78" w:rsidRDefault="008F1CFB" w:rsidP="001342A2">
            <w:pPr>
              <w:jc w:val="both"/>
              <w:rPr>
                <w:sz w:val="22"/>
                <w:szCs w:val="22"/>
                <w:lang w:eastAsia="cs-CZ"/>
              </w:rPr>
            </w:pPr>
            <w:r w:rsidRPr="007C3E78">
              <w:rPr>
                <w:sz w:val="22"/>
                <w:szCs w:val="22"/>
                <w:lang w:eastAsia="cs-CZ"/>
              </w:rPr>
              <w:t>Lehota na predkladanie ponúk (alebo na predloženie žiadosti o účasť) bola kratšia ako limit ustanovený zákonom</w:t>
            </w:r>
          </w:p>
          <w:p w14:paraId="4581DCBE" w14:textId="77777777" w:rsidR="008F1CFB" w:rsidRPr="007C3E78" w:rsidRDefault="008F1CFB" w:rsidP="001342A2">
            <w:pPr>
              <w:jc w:val="both"/>
              <w:rPr>
                <w:sz w:val="22"/>
                <w:szCs w:val="22"/>
                <w:lang w:eastAsia="cs-CZ"/>
              </w:rPr>
            </w:pPr>
          </w:p>
          <w:p w14:paraId="4581DCBF" w14:textId="77777777" w:rsidR="008F1CFB" w:rsidRPr="007C3E78" w:rsidRDefault="008F1CFB" w:rsidP="001342A2">
            <w:pPr>
              <w:jc w:val="both"/>
              <w:rPr>
                <w:sz w:val="22"/>
                <w:szCs w:val="22"/>
                <w:lang w:eastAsia="cs-CZ"/>
              </w:rPr>
            </w:pPr>
            <w:r w:rsidRPr="007C3E78">
              <w:rPr>
                <w:sz w:val="22"/>
                <w:szCs w:val="22"/>
                <w:lang w:eastAsia="cs-CZ"/>
              </w:rPr>
              <w:t>Verejný obstarávateľ skrátil lehotu na predloženie ponúk v zmysle § 51 ods. 1 písm. b), avšak z dôvodu nekorektného zverejnenia predbežného oznámenia nebol oprávnený na toto skrátenie</w:t>
            </w:r>
          </w:p>
        </w:tc>
        <w:tc>
          <w:tcPr>
            <w:tcW w:w="3260" w:type="dxa"/>
            <w:shd w:val="clear" w:color="auto" w:fill="auto"/>
            <w:tcPrChange w:id="108" w:author="Autor">
              <w:tcPr>
                <w:tcW w:w="3260" w:type="dxa"/>
                <w:gridSpan w:val="2"/>
              </w:tcPr>
            </w:tcPrChange>
          </w:tcPr>
          <w:p w14:paraId="4581DCC0" w14:textId="77777777" w:rsidR="008F1CFB" w:rsidRPr="007C3E78" w:rsidRDefault="008F1CFB" w:rsidP="00D449BD">
            <w:pPr>
              <w:jc w:val="both"/>
              <w:rPr>
                <w:sz w:val="22"/>
                <w:szCs w:val="22"/>
                <w:lang w:eastAsia="cs-CZ"/>
              </w:rPr>
              <w:pPrChange w:id="109" w:author="Autor">
                <w:pPr/>
              </w:pPrChange>
            </w:pPr>
            <w:r w:rsidRPr="007C3E78">
              <w:rPr>
                <w:sz w:val="22"/>
                <w:szCs w:val="22"/>
                <w:lang w:eastAsia="cs-CZ"/>
              </w:rPr>
              <w:t>25 % v prípade, že skrátenie lehoty bolo rovné alebo väčšie ako 50 % zo zákonnej lehoty</w:t>
            </w:r>
          </w:p>
          <w:p w14:paraId="4581DCC1" w14:textId="77777777" w:rsidR="008F1CFB" w:rsidRPr="007C3E78" w:rsidRDefault="008F1CFB" w:rsidP="00D449BD">
            <w:pPr>
              <w:jc w:val="both"/>
              <w:rPr>
                <w:sz w:val="22"/>
                <w:szCs w:val="22"/>
                <w:lang w:eastAsia="cs-CZ"/>
              </w:rPr>
              <w:pPrChange w:id="110" w:author="Autor">
                <w:pPr/>
              </w:pPrChange>
            </w:pPr>
          </w:p>
          <w:p w14:paraId="4581DCC2" w14:textId="77777777" w:rsidR="008F1CFB" w:rsidRPr="007C3E78" w:rsidRDefault="008F1CFB" w:rsidP="00D449BD">
            <w:pPr>
              <w:jc w:val="both"/>
              <w:rPr>
                <w:sz w:val="22"/>
                <w:szCs w:val="22"/>
                <w:lang w:eastAsia="cs-CZ"/>
              </w:rPr>
              <w:pPrChange w:id="111" w:author="Autor">
                <w:pPr/>
              </w:pPrChange>
            </w:pPr>
            <w:r w:rsidRPr="007C3E78">
              <w:rPr>
                <w:sz w:val="22"/>
                <w:szCs w:val="22"/>
                <w:lang w:eastAsia="cs-CZ"/>
              </w:rPr>
              <w:t>10 % v prípade že toto skrátenie bolo rovné alebo väčšie ako 30 % zo zákonnej lehoty</w:t>
            </w:r>
          </w:p>
          <w:p w14:paraId="4581DCC3" w14:textId="77777777" w:rsidR="008F1CFB" w:rsidRPr="007C3E78" w:rsidRDefault="008F1CFB" w:rsidP="00D449BD">
            <w:pPr>
              <w:jc w:val="both"/>
              <w:rPr>
                <w:sz w:val="22"/>
                <w:szCs w:val="22"/>
                <w:lang w:eastAsia="cs-CZ"/>
              </w:rPr>
              <w:pPrChange w:id="112" w:author="Autor">
                <w:pPr/>
              </w:pPrChange>
            </w:pPr>
          </w:p>
          <w:p w14:paraId="4581DCC4" w14:textId="40B1539A" w:rsidR="008F1CFB" w:rsidRPr="007C3E78" w:rsidRDefault="008F1CFB" w:rsidP="00D449BD">
            <w:pPr>
              <w:jc w:val="both"/>
              <w:rPr>
                <w:sz w:val="22"/>
                <w:szCs w:val="22"/>
                <w:lang w:eastAsia="cs-CZ"/>
              </w:rPr>
              <w:pPrChange w:id="113" w:author="Autor">
                <w:pPr/>
              </w:pPrChange>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del w:id="114" w:author="Autor">
              <w:r w:rsidR="003B3454">
                <w:rPr>
                  <w:sz w:val="22"/>
                  <w:szCs w:val="22"/>
                  <w:lang w:eastAsia="cs-CZ"/>
                </w:rPr>
                <w:delText>korekcie.</w:delText>
              </w:r>
            </w:del>
            <w:ins w:id="115" w:author="Autor">
              <w:r w:rsidR="00CA3EE6">
                <w:rPr>
                  <w:sz w:val="22"/>
                  <w:szCs w:val="22"/>
                  <w:lang w:eastAsia="cs-CZ"/>
                </w:rPr>
                <w:t>finančná oprava</w:t>
              </w:r>
              <w:r w:rsidRPr="007C3E78">
                <w:rPr>
                  <w:sz w:val="22"/>
                  <w:szCs w:val="22"/>
                  <w:lang w:eastAsia="cs-CZ"/>
                </w:rPr>
                <w:t>.</w:t>
              </w:r>
            </w:ins>
          </w:p>
        </w:tc>
      </w:tr>
      <w:tr w:rsidR="008F1CFB" w:rsidRPr="007C3E78" w14:paraId="4581DCD1"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16"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rPr>
          <w:trPrChange w:id="117" w:author="Autor">
            <w:trPr>
              <w:gridAfter w:val="0"/>
            </w:trPr>
          </w:trPrChange>
        </w:trPr>
        <w:tc>
          <w:tcPr>
            <w:tcW w:w="675" w:type="dxa"/>
            <w:shd w:val="clear" w:color="auto" w:fill="auto"/>
            <w:vAlign w:val="center"/>
            <w:tcPrChange w:id="118" w:author="Autor">
              <w:tcPr>
                <w:tcW w:w="675" w:type="dxa"/>
                <w:gridSpan w:val="2"/>
                <w:vAlign w:val="center"/>
              </w:tcPr>
            </w:tcPrChange>
          </w:tcPr>
          <w:p w14:paraId="4581DCC6" w14:textId="77777777" w:rsidR="008F1CFB" w:rsidRPr="007C3E78" w:rsidRDefault="008F1CFB" w:rsidP="00A91AEF">
            <w:pPr>
              <w:jc w:val="center"/>
              <w:rPr>
                <w:sz w:val="22"/>
                <w:szCs w:val="22"/>
                <w:lang w:eastAsia="cs-CZ"/>
              </w:rPr>
            </w:pPr>
            <w:r w:rsidRPr="007C3E78">
              <w:rPr>
                <w:sz w:val="22"/>
                <w:szCs w:val="22"/>
                <w:lang w:eastAsia="cs-CZ"/>
              </w:rPr>
              <w:t>4</w:t>
            </w:r>
          </w:p>
        </w:tc>
        <w:tc>
          <w:tcPr>
            <w:tcW w:w="3720" w:type="dxa"/>
            <w:shd w:val="clear" w:color="auto" w:fill="auto"/>
            <w:tcPrChange w:id="119" w:author="Autor">
              <w:tcPr>
                <w:tcW w:w="3720" w:type="dxa"/>
                <w:gridSpan w:val="2"/>
              </w:tcPr>
            </w:tcPrChange>
          </w:tcPr>
          <w:p w14:paraId="4581DCC7" w14:textId="77777777" w:rsidR="008F1CFB" w:rsidRPr="007C3E78" w:rsidRDefault="008F1CFB" w:rsidP="00D449BD">
            <w:pPr>
              <w:jc w:val="both"/>
              <w:rPr>
                <w:sz w:val="22"/>
                <w:szCs w:val="22"/>
                <w:lang w:eastAsia="cs-CZ"/>
              </w:rPr>
              <w:pPrChange w:id="120" w:author="Autor">
                <w:pPr/>
              </w:pPrChange>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Change w:id="121" w:author="Autor">
              <w:tcPr>
                <w:tcW w:w="6379" w:type="dxa"/>
                <w:gridSpan w:val="2"/>
              </w:tcPr>
            </w:tcPrChange>
          </w:tcPr>
          <w:p w14:paraId="4581DCC8" w14:textId="77777777" w:rsidR="008F1CFB" w:rsidRPr="007C3E78" w:rsidRDefault="008F1CFB" w:rsidP="001342A2">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14:paraId="4581DCC9" w14:textId="77777777" w:rsidR="008F1CFB" w:rsidRPr="007C3E78" w:rsidRDefault="008F1CFB" w:rsidP="001342A2">
            <w:pPr>
              <w:jc w:val="both"/>
              <w:rPr>
                <w:sz w:val="22"/>
                <w:szCs w:val="22"/>
                <w:lang w:eastAsia="cs-CZ"/>
              </w:rPr>
            </w:pPr>
          </w:p>
          <w:p w14:paraId="4581DCCA" w14:textId="71328BC8" w:rsidR="008F1CFB" w:rsidRPr="007C3E78" w:rsidRDefault="008F1CFB" w:rsidP="00CA3EE6">
            <w:pPr>
              <w:jc w:val="both"/>
              <w:rPr>
                <w:sz w:val="22"/>
                <w:szCs w:val="22"/>
                <w:lang w:eastAsia="cs-CZ"/>
              </w:rPr>
            </w:pPr>
            <w:r w:rsidRPr="007C3E78">
              <w:rPr>
                <w:sz w:val="22"/>
                <w:szCs w:val="22"/>
                <w:lang w:eastAsia="cs-CZ"/>
              </w:rPr>
              <w:t xml:space="preserve">Základná sadzba </w:t>
            </w:r>
            <w:del w:id="122" w:author="Autor">
              <w:r w:rsidR="003B3454">
                <w:rPr>
                  <w:sz w:val="22"/>
                  <w:szCs w:val="22"/>
                  <w:lang w:eastAsia="cs-CZ"/>
                </w:rPr>
                <w:delText>korekcie</w:delText>
              </w:r>
            </w:del>
            <w:ins w:id="123" w:author="Autor">
              <w:r w:rsidR="00CA3EE6">
                <w:rPr>
                  <w:sz w:val="22"/>
                  <w:szCs w:val="22"/>
                  <w:lang w:eastAsia="cs-CZ"/>
                </w:rPr>
                <w:t>finančnej opravy</w:t>
              </w:r>
            </w:ins>
            <w:r w:rsidR="00CA3EE6" w:rsidRPr="007C3E78">
              <w:rPr>
                <w:sz w:val="22"/>
                <w:szCs w:val="22"/>
                <w:lang w:eastAsia="cs-CZ"/>
              </w:rPr>
              <w:t xml:space="preserve"> </w:t>
            </w:r>
            <w:r w:rsidRPr="007C3E78">
              <w:rPr>
                <w:sz w:val="22"/>
                <w:szCs w:val="22"/>
                <w:lang w:eastAsia="cs-CZ"/>
              </w:rPr>
              <w:t xml:space="preserve">je uvedená v stĺpci „Výška finančnej </w:t>
            </w:r>
            <w:del w:id="124" w:author="Autor">
              <w:r w:rsidR="003B3454">
                <w:rPr>
                  <w:sz w:val="22"/>
                  <w:szCs w:val="22"/>
                  <w:lang w:eastAsia="cs-CZ"/>
                </w:rPr>
                <w:delText>korekcie</w:delText>
              </w:r>
            </w:del>
            <w:ins w:id="125" w:author="Autor">
              <w:r w:rsidR="00CA3EE6">
                <w:rPr>
                  <w:sz w:val="22"/>
                  <w:szCs w:val="22"/>
                  <w:lang w:eastAsia="cs-CZ"/>
                </w:rPr>
                <w:t>opravy</w:t>
              </w:r>
            </w:ins>
            <w:r w:rsidRPr="007C3E78">
              <w:rPr>
                <w:sz w:val="22"/>
                <w:szCs w:val="22"/>
                <w:lang w:eastAsia="cs-CZ"/>
              </w:rPr>
              <w:t xml:space="preserve">“, pričom konečnú sadzbu </w:t>
            </w:r>
            <w:del w:id="126" w:author="Autor">
              <w:r w:rsidR="003B3454">
                <w:rPr>
                  <w:sz w:val="22"/>
                  <w:szCs w:val="22"/>
                  <w:lang w:eastAsia="cs-CZ"/>
                </w:rPr>
                <w:delText>korekcie</w:delText>
              </w:r>
            </w:del>
            <w:ins w:id="127" w:author="Autor">
              <w:r w:rsidR="00CA3EE6">
                <w:rPr>
                  <w:sz w:val="22"/>
                  <w:szCs w:val="22"/>
                  <w:lang w:eastAsia="cs-CZ"/>
                </w:rPr>
                <w:t>finančnej opravy</w:t>
              </w:r>
            </w:ins>
            <w:r w:rsidR="00CA3EE6" w:rsidRPr="007C3E78">
              <w:rPr>
                <w:sz w:val="22"/>
                <w:szCs w:val="22"/>
                <w:lang w:eastAsia="cs-CZ"/>
              </w:rPr>
              <w:t xml:space="preserve"> </w:t>
            </w:r>
            <w:r w:rsidRPr="007C3E78">
              <w:rPr>
                <w:sz w:val="22"/>
                <w:szCs w:val="22"/>
                <w:lang w:eastAsia="cs-CZ"/>
              </w:rPr>
              <w:t xml:space="preserve">je potrebné určiť na individuálnej báze (prípad od prípadu). Pri určovaní výšky </w:t>
            </w:r>
            <w:del w:id="128" w:author="Autor">
              <w:r w:rsidR="003B3454">
                <w:rPr>
                  <w:sz w:val="22"/>
                  <w:szCs w:val="22"/>
                  <w:lang w:eastAsia="cs-CZ"/>
                </w:rPr>
                <w:delText>korekcie</w:delText>
              </w:r>
            </w:del>
            <w:ins w:id="129" w:author="Autor">
              <w:r w:rsidR="00CA3EE6">
                <w:rPr>
                  <w:sz w:val="22"/>
                  <w:szCs w:val="22"/>
                  <w:lang w:eastAsia="cs-CZ"/>
                </w:rPr>
                <w:t>finančnej opravy</w:t>
              </w:r>
            </w:ins>
            <w:r w:rsidR="00CA3EE6" w:rsidRPr="007C3E78">
              <w:rPr>
                <w:sz w:val="22"/>
                <w:szCs w:val="22"/>
                <w:lang w:eastAsia="cs-CZ"/>
              </w:rPr>
              <w:t xml:space="preserve"> </w:t>
            </w:r>
            <w:r w:rsidRPr="007C3E78">
              <w:rPr>
                <w:sz w:val="22"/>
                <w:szCs w:val="22"/>
                <w:lang w:eastAsia="cs-CZ"/>
              </w:rPr>
              <w:t>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Change w:id="130" w:author="Autor">
              <w:tcPr>
                <w:tcW w:w="3260" w:type="dxa"/>
                <w:gridSpan w:val="2"/>
              </w:tcPr>
            </w:tcPrChange>
          </w:tcPr>
          <w:p w14:paraId="4581DCCB" w14:textId="77777777" w:rsidR="008F1CFB" w:rsidRPr="007C3E78" w:rsidRDefault="008F1CFB" w:rsidP="00D449BD">
            <w:pPr>
              <w:jc w:val="both"/>
              <w:rPr>
                <w:sz w:val="22"/>
                <w:szCs w:val="22"/>
                <w:lang w:eastAsia="cs-CZ"/>
              </w:rPr>
              <w:pPrChange w:id="131" w:author="Autor">
                <w:pPr/>
              </w:pPrChange>
            </w:pPr>
            <w:r w:rsidRPr="007C3E78">
              <w:rPr>
                <w:sz w:val="22"/>
                <w:szCs w:val="22"/>
                <w:lang w:eastAsia="cs-CZ"/>
              </w:rPr>
              <w:t>25 % v prípade, ak lehota na prijímanie žiadostí o súťažné podklady je menej ako 50 % lehoty na predloženie ponúk (v súlade s príslušnými ustanoveniami)</w:t>
            </w:r>
          </w:p>
          <w:p w14:paraId="4581DCCC" w14:textId="77777777" w:rsidR="008F1CFB" w:rsidRPr="007C3E78" w:rsidRDefault="008F1CFB" w:rsidP="00D449BD">
            <w:pPr>
              <w:jc w:val="both"/>
              <w:rPr>
                <w:sz w:val="22"/>
                <w:szCs w:val="22"/>
                <w:lang w:eastAsia="cs-CZ"/>
              </w:rPr>
              <w:pPrChange w:id="132" w:author="Autor">
                <w:pPr/>
              </w:pPrChange>
            </w:pPr>
          </w:p>
          <w:p w14:paraId="4581DCCD" w14:textId="77777777" w:rsidR="008F1CFB" w:rsidRPr="007C3E78" w:rsidRDefault="008F1CFB" w:rsidP="00D449BD">
            <w:pPr>
              <w:jc w:val="both"/>
              <w:rPr>
                <w:sz w:val="22"/>
                <w:szCs w:val="22"/>
                <w:lang w:eastAsia="cs-CZ"/>
              </w:rPr>
              <w:pPrChange w:id="133" w:author="Autor">
                <w:pPr/>
              </w:pPrChange>
            </w:pPr>
            <w:r w:rsidRPr="007C3E78">
              <w:rPr>
                <w:sz w:val="22"/>
                <w:szCs w:val="22"/>
                <w:lang w:eastAsia="cs-CZ"/>
              </w:rPr>
              <w:t>10 % v prípade, ak lehota na prijímanie žiadostí o súťažné podklady je menej ako 60 % lehoty na predloženie ponúk (v súlade s príslušnými ustanoveniami)</w:t>
            </w:r>
          </w:p>
          <w:p w14:paraId="4581DCCE" w14:textId="77777777" w:rsidR="008F1CFB" w:rsidRPr="007C3E78" w:rsidRDefault="008F1CFB" w:rsidP="00D449BD">
            <w:pPr>
              <w:jc w:val="both"/>
              <w:rPr>
                <w:sz w:val="22"/>
                <w:szCs w:val="22"/>
                <w:lang w:eastAsia="cs-CZ"/>
              </w:rPr>
              <w:pPrChange w:id="134" w:author="Autor">
                <w:pPr/>
              </w:pPrChange>
            </w:pPr>
          </w:p>
          <w:p w14:paraId="4581DCCF" w14:textId="77777777" w:rsidR="008F1CFB" w:rsidRPr="007C3E78" w:rsidRDefault="008F1CFB" w:rsidP="00D449BD">
            <w:pPr>
              <w:jc w:val="both"/>
              <w:rPr>
                <w:sz w:val="22"/>
                <w:szCs w:val="22"/>
                <w:lang w:eastAsia="cs-CZ"/>
              </w:rPr>
              <w:pPrChange w:id="135" w:author="Autor">
                <w:pPr/>
              </w:pPrChange>
            </w:pPr>
            <w:r w:rsidRPr="007C3E78">
              <w:rPr>
                <w:sz w:val="22"/>
                <w:szCs w:val="22"/>
                <w:lang w:eastAsia="cs-CZ"/>
              </w:rPr>
              <w:t>5 % v prípade, ak lehota na prijímanie žiadostí o súťažné podklady je menej ako 80 % lehoty na predloženie ponúk (v súlade s príslušnými ustanoveniami)</w:t>
            </w:r>
          </w:p>
          <w:p w14:paraId="4581DCD0" w14:textId="77777777" w:rsidR="008F1CFB" w:rsidRPr="007C3E78" w:rsidRDefault="008F1CFB" w:rsidP="00D449BD">
            <w:pPr>
              <w:jc w:val="both"/>
              <w:rPr>
                <w:sz w:val="22"/>
                <w:szCs w:val="22"/>
                <w:lang w:eastAsia="cs-CZ"/>
              </w:rPr>
              <w:pPrChange w:id="136" w:author="Autor">
                <w:pPr/>
              </w:pPrChange>
            </w:pPr>
          </w:p>
        </w:tc>
      </w:tr>
      <w:tr w:rsidR="008F1CFB" w:rsidRPr="007C3E78" w14:paraId="4581DCD9"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37"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rPr>
          <w:trPrChange w:id="138" w:author="Autor">
            <w:trPr>
              <w:gridAfter w:val="0"/>
            </w:trPr>
          </w:trPrChange>
        </w:trPr>
        <w:tc>
          <w:tcPr>
            <w:tcW w:w="675" w:type="dxa"/>
            <w:shd w:val="clear" w:color="auto" w:fill="auto"/>
            <w:vAlign w:val="center"/>
            <w:tcPrChange w:id="139" w:author="Autor">
              <w:tcPr>
                <w:tcW w:w="675" w:type="dxa"/>
                <w:gridSpan w:val="2"/>
                <w:vAlign w:val="center"/>
              </w:tcPr>
            </w:tcPrChange>
          </w:tcPr>
          <w:p w14:paraId="4581DCD2" w14:textId="77777777" w:rsidR="008F1CFB" w:rsidRPr="007C3E78" w:rsidRDefault="008F1CFB" w:rsidP="00A91AEF">
            <w:pPr>
              <w:jc w:val="center"/>
              <w:rPr>
                <w:sz w:val="22"/>
                <w:szCs w:val="22"/>
                <w:lang w:eastAsia="cs-CZ"/>
              </w:rPr>
            </w:pPr>
            <w:r w:rsidRPr="007C3E78">
              <w:rPr>
                <w:sz w:val="22"/>
                <w:szCs w:val="22"/>
                <w:lang w:eastAsia="cs-CZ"/>
              </w:rPr>
              <w:t>5</w:t>
            </w:r>
          </w:p>
        </w:tc>
        <w:tc>
          <w:tcPr>
            <w:tcW w:w="3720" w:type="dxa"/>
            <w:shd w:val="clear" w:color="auto" w:fill="auto"/>
            <w:tcPrChange w:id="140" w:author="Autor">
              <w:tcPr>
                <w:tcW w:w="3720" w:type="dxa"/>
                <w:gridSpan w:val="2"/>
              </w:tcPr>
            </w:tcPrChange>
          </w:tcPr>
          <w:p w14:paraId="4581DCD3" w14:textId="77777777" w:rsidR="008F1CFB" w:rsidRPr="007C3E78" w:rsidRDefault="008F1CFB" w:rsidP="00D449BD">
            <w:pPr>
              <w:jc w:val="both"/>
              <w:rPr>
                <w:sz w:val="22"/>
                <w:szCs w:val="22"/>
                <w:lang w:eastAsia="cs-CZ"/>
              </w:rPr>
              <w:pPrChange w:id="141" w:author="Autor">
                <w:pPr/>
              </w:pPrChange>
            </w:pPr>
            <w:r w:rsidRPr="007C3E78">
              <w:rPr>
                <w:sz w:val="22"/>
                <w:szCs w:val="22"/>
                <w:lang w:eastAsia="cs-CZ"/>
              </w:rPr>
              <w:t>Nedodržanie postupov zverejňovania opravy oznámenia o vyhlásení verejného obstarávania v prípade</w:t>
            </w:r>
          </w:p>
          <w:p w14:paraId="4581DCD4"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predĺženia lehoty na predkladanie ponúk</w:t>
            </w:r>
          </w:p>
          <w:p w14:paraId="4581DCD5"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4"/>
            </w:r>
          </w:p>
        </w:tc>
        <w:tc>
          <w:tcPr>
            <w:tcW w:w="6379" w:type="dxa"/>
            <w:shd w:val="clear" w:color="auto" w:fill="auto"/>
            <w:tcPrChange w:id="142" w:author="Autor">
              <w:tcPr>
                <w:tcW w:w="6379" w:type="dxa"/>
                <w:gridSpan w:val="2"/>
              </w:tcPr>
            </w:tcPrChange>
          </w:tcPr>
          <w:p w14:paraId="4581DCD6" w14:textId="77777777" w:rsidR="008F1CFB" w:rsidRPr="007C3E78" w:rsidRDefault="008F1CFB" w:rsidP="001342A2">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Change w:id="143" w:author="Autor">
              <w:tcPr>
                <w:tcW w:w="3260" w:type="dxa"/>
                <w:gridSpan w:val="2"/>
              </w:tcPr>
            </w:tcPrChange>
          </w:tcPr>
          <w:p w14:paraId="4581DCD7" w14:textId="77777777" w:rsidR="008F1CFB" w:rsidRPr="007C3E78" w:rsidRDefault="008F1CFB" w:rsidP="00D449BD">
            <w:pPr>
              <w:jc w:val="both"/>
              <w:rPr>
                <w:sz w:val="22"/>
                <w:szCs w:val="22"/>
                <w:lang w:eastAsia="cs-CZ"/>
              </w:rPr>
              <w:pPrChange w:id="144" w:author="Autor">
                <w:pPr/>
              </w:pPrChange>
            </w:pPr>
            <w:r w:rsidRPr="007C3E78">
              <w:rPr>
                <w:sz w:val="22"/>
                <w:szCs w:val="22"/>
                <w:lang w:eastAsia="cs-CZ"/>
              </w:rPr>
              <w:t xml:space="preserve">10 % </w:t>
            </w:r>
          </w:p>
          <w:p w14:paraId="4581DCD8" w14:textId="77777777" w:rsidR="008F1CFB" w:rsidRPr="007C3E78" w:rsidRDefault="008F1CFB" w:rsidP="00D449BD">
            <w:pPr>
              <w:jc w:val="both"/>
              <w:rPr>
                <w:sz w:val="22"/>
                <w:szCs w:val="22"/>
                <w:lang w:eastAsia="cs-CZ"/>
              </w:rPr>
              <w:pPrChange w:id="145" w:author="Autor">
                <w:pPr/>
              </w:pPrChange>
            </w:pPr>
            <w:r w:rsidRPr="007C3E78">
              <w:rPr>
                <w:sz w:val="22"/>
                <w:szCs w:val="22"/>
                <w:lang w:eastAsia="cs-CZ"/>
              </w:rPr>
              <w:t>táto sadzba môže byť znížená na 5 % podľa závažnosti</w:t>
            </w:r>
          </w:p>
        </w:tc>
      </w:tr>
      <w:tr w:rsidR="008F1CFB" w:rsidRPr="007C3E78" w14:paraId="4581DCE0"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46"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rPr>
          <w:trPrChange w:id="147" w:author="Autor">
            <w:trPr>
              <w:gridAfter w:val="0"/>
            </w:trPr>
          </w:trPrChange>
        </w:trPr>
        <w:tc>
          <w:tcPr>
            <w:tcW w:w="675" w:type="dxa"/>
            <w:shd w:val="clear" w:color="auto" w:fill="auto"/>
            <w:vAlign w:val="center"/>
            <w:tcPrChange w:id="148" w:author="Autor">
              <w:tcPr>
                <w:tcW w:w="675" w:type="dxa"/>
                <w:gridSpan w:val="2"/>
                <w:vAlign w:val="center"/>
              </w:tcPr>
            </w:tcPrChange>
          </w:tcPr>
          <w:p w14:paraId="4581DCDA" w14:textId="77777777" w:rsidR="008F1CFB" w:rsidRPr="007C3E78" w:rsidRDefault="008F1CFB" w:rsidP="00A91AEF">
            <w:pPr>
              <w:jc w:val="center"/>
              <w:rPr>
                <w:sz w:val="22"/>
                <w:szCs w:val="22"/>
                <w:lang w:eastAsia="cs-CZ"/>
              </w:rPr>
            </w:pPr>
            <w:r w:rsidRPr="007C3E78">
              <w:rPr>
                <w:sz w:val="22"/>
                <w:szCs w:val="22"/>
                <w:lang w:eastAsia="cs-CZ"/>
              </w:rPr>
              <w:t>6</w:t>
            </w:r>
          </w:p>
        </w:tc>
        <w:tc>
          <w:tcPr>
            <w:tcW w:w="3720" w:type="dxa"/>
            <w:shd w:val="clear" w:color="auto" w:fill="auto"/>
            <w:tcPrChange w:id="149" w:author="Autor">
              <w:tcPr>
                <w:tcW w:w="3720" w:type="dxa"/>
                <w:gridSpan w:val="2"/>
              </w:tcPr>
            </w:tcPrChange>
          </w:tcPr>
          <w:p w14:paraId="4581DCDB" w14:textId="77777777" w:rsidR="008F1CFB" w:rsidRPr="007C3E78" w:rsidRDefault="008F1CFB" w:rsidP="00D449BD">
            <w:pPr>
              <w:jc w:val="both"/>
              <w:rPr>
                <w:sz w:val="22"/>
                <w:szCs w:val="22"/>
                <w:lang w:eastAsia="cs-CZ"/>
              </w:rPr>
              <w:pPrChange w:id="150" w:author="Autor">
                <w:pPr/>
              </w:pPrChange>
            </w:pPr>
            <w:r w:rsidRPr="007C3E78">
              <w:rPr>
                <w:sz w:val="22"/>
                <w:szCs w:val="22"/>
                <w:lang w:eastAsia="cs-CZ"/>
              </w:rPr>
              <w:t>Prípady neoprávňujúce použitie rokovacieho konania so zverejnením</w:t>
            </w:r>
          </w:p>
        </w:tc>
        <w:tc>
          <w:tcPr>
            <w:tcW w:w="6379" w:type="dxa"/>
            <w:shd w:val="clear" w:color="auto" w:fill="auto"/>
            <w:tcPrChange w:id="151" w:author="Autor">
              <w:tcPr>
                <w:tcW w:w="6379" w:type="dxa"/>
                <w:gridSpan w:val="2"/>
              </w:tcPr>
            </w:tcPrChange>
          </w:tcPr>
          <w:p w14:paraId="4581DCDC" w14:textId="77777777" w:rsidR="008F1CFB" w:rsidRPr="007C3E78" w:rsidRDefault="008F1CFB" w:rsidP="001342A2">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Change w:id="152" w:author="Autor">
              <w:tcPr>
                <w:tcW w:w="3260" w:type="dxa"/>
                <w:gridSpan w:val="2"/>
              </w:tcPr>
            </w:tcPrChange>
          </w:tcPr>
          <w:p w14:paraId="4581DCDD" w14:textId="77777777" w:rsidR="008F1CFB" w:rsidRPr="007C3E78" w:rsidRDefault="008F1CFB" w:rsidP="00D449BD">
            <w:pPr>
              <w:jc w:val="both"/>
              <w:rPr>
                <w:sz w:val="22"/>
                <w:szCs w:val="22"/>
                <w:lang w:eastAsia="cs-CZ"/>
              </w:rPr>
              <w:pPrChange w:id="153" w:author="Autor">
                <w:pPr/>
              </w:pPrChange>
            </w:pPr>
            <w:r w:rsidRPr="007C3E78">
              <w:rPr>
                <w:sz w:val="22"/>
                <w:szCs w:val="22"/>
                <w:lang w:eastAsia="cs-CZ"/>
              </w:rPr>
              <w:t>25 %</w:t>
            </w:r>
          </w:p>
          <w:p w14:paraId="4581DCDE" w14:textId="77777777" w:rsidR="008F1CFB" w:rsidRPr="007C3E78" w:rsidRDefault="008F1CFB" w:rsidP="00D449BD">
            <w:pPr>
              <w:jc w:val="both"/>
              <w:rPr>
                <w:sz w:val="22"/>
                <w:szCs w:val="22"/>
                <w:lang w:eastAsia="cs-CZ"/>
              </w:rPr>
              <w:pPrChange w:id="154" w:author="Autor">
                <w:pPr/>
              </w:pPrChange>
            </w:pPr>
          </w:p>
          <w:p w14:paraId="4581DCDF" w14:textId="77777777" w:rsidR="008F1CFB" w:rsidRPr="007C3E78" w:rsidRDefault="008F1CFB" w:rsidP="00D449BD">
            <w:pPr>
              <w:jc w:val="both"/>
              <w:rPr>
                <w:sz w:val="22"/>
                <w:szCs w:val="22"/>
                <w:lang w:eastAsia="cs-CZ"/>
              </w:rPr>
              <w:pPrChange w:id="155" w:author="Autor">
                <w:pPr/>
              </w:pPrChange>
            </w:pPr>
            <w:r w:rsidRPr="007C3E78">
              <w:rPr>
                <w:sz w:val="22"/>
                <w:szCs w:val="22"/>
                <w:lang w:eastAsia="cs-CZ"/>
              </w:rPr>
              <w:t xml:space="preserve">táto sadzba môže byť znížená </w:t>
            </w:r>
            <w:r w:rsidR="00885C6C" w:rsidRPr="007C3E78">
              <w:rPr>
                <w:sz w:val="22"/>
                <w:szCs w:val="22"/>
                <w:lang w:eastAsia="cs-CZ"/>
              </w:rPr>
              <w:t xml:space="preserve">na </w:t>
            </w:r>
            <w:r w:rsidRPr="007C3E78">
              <w:rPr>
                <w:sz w:val="22"/>
                <w:szCs w:val="22"/>
                <w:lang w:eastAsia="cs-CZ"/>
              </w:rPr>
              <w:t xml:space="preserve">10 % alebo 5 % podľa závažnosti </w:t>
            </w:r>
            <w:r w:rsidRPr="007C3E78" w:rsidDel="005A6F58">
              <w:rPr>
                <w:sz w:val="22"/>
                <w:szCs w:val="22"/>
                <w:lang w:eastAsia="cs-CZ"/>
              </w:rPr>
              <w:t xml:space="preserve"> </w:t>
            </w:r>
          </w:p>
        </w:tc>
      </w:tr>
      <w:tr w:rsidR="008F1CFB" w:rsidRPr="007C3E78" w14:paraId="4581DCE7"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56"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rPr>
          <w:trPrChange w:id="157" w:author="Autor">
            <w:trPr>
              <w:gridAfter w:val="0"/>
            </w:trPr>
          </w:trPrChange>
        </w:trPr>
        <w:tc>
          <w:tcPr>
            <w:tcW w:w="675" w:type="dxa"/>
            <w:shd w:val="clear" w:color="auto" w:fill="auto"/>
            <w:vAlign w:val="center"/>
            <w:tcPrChange w:id="158" w:author="Autor">
              <w:tcPr>
                <w:tcW w:w="675" w:type="dxa"/>
                <w:gridSpan w:val="2"/>
                <w:vAlign w:val="center"/>
              </w:tcPr>
            </w:tcPrChange>
          </w:tcPr>
          <w:p w14:paraId="4581DCE1" w14:textId="77777777" w:rsidR="008F1CFB" w:rsidRPr="007C3E78" w:rsidRDefault="008F1CFB" w:rsidP="00A91AEF">
            <w:pPr>
              <w:jc w:val="center"/>
              <w:rPr>
                <w:sz w:val="22"/>
                <w:szCs w:val="22"/>
                <w:lang w:eastAsia="cs-CZ"/>
              </w:rPr>
            </w:pPr>
            <w:r w:rsidRPr="007C3E78">
              <w:rPr>
                <w:sz w:val="22"/>
                <w:szCs w:val="22"/>
                <w:lang w:eastAsia="cs-CZ"/>
              </w:rPr>
              <w:t>7</w:t>
            </w:r>
          </w:p>
        </w:tc>
        <w:tc>
          <w:tcPr>
            <w:tcW w:w="3720" w:type="dxa"/>
            <w:shd w:val="clear" w:color="auto" w:fill="auto"/>
            <w:tcPrChange w:id="159" w:author="Autor">
              <w:tcPr>
                <w:tcW w:w="3720" w:type="dxa"/>
                <w:gridSpan w:val="2"/>
              </w:tcPr>
            </w:tcPrChange>
          </w:tcPr>
          <w:p w14:paraId="4581DCE2" w14:textId="77777777" w:rsidR="008F1CFB" w:rsidRPr="007C3E78" w:rsidRDefault="008F1CFB" w:rsidP="00D449BD">
            <w:pPr>
              <w:jc w:val="both"/>
              <w:rPr>
                <w:sz w:val="22"/>
                <w:szCs w:val="22"/>
                <w:lang w:eastAsia="cs-CZ"/>
              </w:rPr>
              <w:pPrChange w:id="160" w:author="Autor">
                <w:pPr/>
              </w:pPrChange>
            </w:pPr>
            <w:r w:rsidRPr="007C3E78">
              <w:rPr>
                <w:sz w:val="22"/>
                <w:szCs w:val="22"/>
                <w:lang w:eastAsia="cs-CZ"/>
              </w:rPr>
              <w:t>Zadávanie zákaziek v oblasti obrany a bezpečnosti - nedostatočné zdôvodnenie nezverejnenia zákazky</w:t>
            </w:r>
          </w:p>
        </w:tc>
        <w:tc>
          <w:tcPr>
            <w:tcW w:w="6379" w:type="dxa"/>
            <w:shd w:val="clear" w:color="auto" w:fill="auto"/>
            <w:tcPrChange w:id="161" w:author="Autor">
              <w:tcPr>
                <w:tcW w:w="6379" w:type="dxa"/>
                <w:gridSpan w:val="2"/>
              </w:tcPr>
            </w:tcPrChange>
          </w:tcPr>
          <w:p w14:paraId="4581DCE3" w14:textId="77777777" w:rsidR="008F1CFB" w:rsidRPr="007C3E78" w:rsidDel="005A6F58" w:rsidRDefault="008F1CFB" w:rsidP="001342A2">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Change w:id="162" w:author="Autor">
              <w:tcPr>
                <w:tcW w:w="3260" w:type="dxa"/>
                <w:gridSpan w:val="2"/>
              </w:tcPr>
            </w:tcPrChange>
          </w:tcPr>
          <w:p w14:paraId="4581DCE4" w14:textId="77777777" w:rsidR="008F1CFB" w:rsidRPr="007C3E78" w:rsidRDefault="008F1CFB" w:rsidP="00D449BD">
            <w:pPr>
              <w:jc w:val="both"/>
              <w:rPr>
                <w:sz w:val="22"/>
                <w:szCs w:val="22"/>
                <w:lang w:eastAsia="cs-CZ"/>
              </w:rPr>
              <w:pPrChange w:id="163" w:author="Autor">
                <w:pPr/>
              </w:pPrChange>
            </w:pPr>
            <w:r w:rsidRPr="007C3E78">
              <w:rPr>
                <w:sz w:val="22"/>
                <w:szCs w:val="22"/>
                <w:lang w:eastAsia="cs-CZ"/>
              </w:rPr>
              <w:t>100 %</w:t>
            </w:r>
          </w:p>
          <w:p w14:paraId="4581DCE5" w14:textId="77777777" w:rsidR="008F1CFB" w:rsidRPr="007C3E78" w:rsidRDefault="008F1CFB" w:rsidP="00D449BD">
            <w:pPr>
              <w:jc w:val="both"/>
              <w:rPr>
                <w:sz w:val="22"/>
                <w:szCs w:val="22"/>
                <w:lang w:eastAsia="cs-CZ"/>
              </w:rPr>
              <w:pPrChange w:id="164" w:author="Autor">
                <w:pPr/>
              </w:pPrChange>
            </w:pPr>
          </w:p>
          <w:p w14:paraId="4581DCE6" w14:textId="77777777" w:rsidR="008F1CFB" w:rsidRPr="007C3E78" w:rsidRDefault="008F1CFB" w:rsidP="00D449BD">
            <w:pPr>
              <w:jc w:val="both"/>
              <w:rPr>
                <w:sz w:val="22"/>
                <w:szCs w:val="22"/>
                <w:lang w:eastAsia="cs-CZ"/>
              </w:rPr>
              <w:pPrChange w:id="165" w:author="Autor">
                <w:pPr/>
              </w:pPrChange>
            </w:pPr>
            <w:r w:rsidRPr="007C3E78">
              <w:rPr>
                <w:sz w:val="22"/>
                <w:szCs w:val="22"/>
                <w:lang w:eastAsia="cs-CZ"/>
              </w:rPr>
              <w:t>táto sadzba môže byť znížená na 25 %, 10 % alebo 5 % podľa závažnosti</w:t>
            </w:r>
          </w:p>
        </w:tc>
      </w:tr>
      <w:tr w:rsidR="008F1CFB" w:rsidRPr="007C3E78" w14:paraId="4581DCF0"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66"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rPr>
          <w:trPrChange w:id="167" w:author="Autor">
            <w:trPr>
              <w:gridAfter w:val="0"/>
            </w:trPr>
          </w:trPrChange>
        </w:trPr>
        <w:tc>
          <w:tcPr>
            <w:tcW w:w="675" w:type="dxa"/>
            <w:shd w:val="clear" w:color="auto" w:fill="auto"/>
            <w:vAlign w:val="center"/>
            <w:tcPrChange w:id="168" w:author="Autor">
              <w:tcPr>
                <w:tcW w:w="675" w:type="dxa"/>
                <w:gridSpan w:val="2"/>
                <w:vAlign w:val="center"/>
              </w:tcPr>
            </w:tcPrChange>
          </w:tcPr>
          <w:p w14:paraId="4581DCE8" w14:textId="77777777" w:rsidR="008F1CFB" w:rsidRPr="007C3E78" w:rsidRDefault="008F1CFB" w:rsidP="00A91AEF">
            <w:pPr>
              <w:jc w:val="center"/>
              <w:rPr>
                <w:sz w:val="22"/>
                <w:szCs w:val="22"/>
                <w:lang w:eastAsia="cs-CZ"/>
              </w:rPr>
            </w:pPr>
            <w:r w:rsidRPr="007C3E78">
              <w:rPr>
                <w:sz w:val="22"/>
                <w:szCs w:val="22"/>
                <w:lang w:eastAsia="cs-CZ"/>
              </w:rPr>
              <w:t>8</w:t>
            </w:r>
          </w:p>
        </w:tc>
        <w:tc>
          <w:tcPr>
            <w:tcW w:w="3720" w:type="dxa"/>
            <w:shd w:val="clear" w:color="auto" w:fill="auto"/>
            <w:tcPrChange w:id="169" w:author="Autor">
              <w:tcPr>
                <w:tcW w:w="3720" w:type="dxa"/>
                <w:gridSpan w:val="2"/>
              </w:tcPr>
            </w:tcPrChange>
          </w:tcPr>
          <w:p w14:paraId="4581DCE9" w14:textId="77777777" w:rsidR="008F1CFB" w:rsidRPr="007C3E78" w:rsidRDefault="008F1CFB" w:rsidP="00D449BD">
            <w:pPr>
              <w:jc w:val="both"/>
              <w:rPr>
                <w:sz w:val="22"/>
                <w:szCs w:val="22"/>
                <w:lang w:eastAsia="cs-CZ"/>
              </w:rPr>
              <w:pPrChange w:id="170" w:author="Autor">
                <w:pPr/>
              </w:pPrChange>
            </w:pPr>
            <w:r w:rsidRPr="007C3E78">
              <w:rPr>
                <w:sz w:val="22"/>
                <w:szCs w:val="22"/>
                <w:lang w:eastAsia="cs-CZ"/>
              </w:rPr>
              <w:t>Neurčenie:</w:t>
            </w:r>
          </w:p>
          <w:p w14:paraId="4581DCEA"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4581DCEB"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Change w:id="171" w:author="Autor">
              <w:tcPr>
                <w:tcW w:w="6379" w:type="dxa"/>
                <w:gridSpan w:val="2"/>
              </w:tcPr>
            </w:tcPrChange>
          </w:tcPr>
          <w:p w14:paraId="4581DCEC" w14:textId="77777777" w:rsidR="008F1CFB" w:rsidRPr="007C3E78" w:rsidRDefault="008F1CFB" w:rsidP="001342A2">
            <w:pPr>
              <w:jc w:val="both"/>
              <w:rPr>
                <w:sz w:val="22"/>
                <w:szCs w:val="22"/>
                <w:lang w:eastAsia="cs-CZ"/>
              </w:rPr>
            </w:pPr>
            <w:r w:rsidRPr="007C3E78">
              <w:rPr>
                <w:sz w:val="22"/>
                <w:szCs w:val="22"/>
                <w:lang w:eastAsia="cs-CZ"/>
              </w:rPr>
              <w:t>Podmienky účasti sú uvedené iba v súťažných podkladoch a/alebo podmienky účasti publikované v oznámení nie sú v súlade s podmienkami účasti podľa súťažných podkladoch a/alebo kritériá na vyhodnotenie ponúk, vrátane váhovosti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Change w:id="172" w:author="Autor">
              <w:tcPr>
                <w:tcW w:w="3260" w:type="dxa"/>
                <w:gridSpan w:val="2"/>
              </w:tcPr>
            </w:tcPrChange>
          </w:tcPr>
          <w:p w14:paraId="4581DCED" w14:textId="77777777" w:rsidR="008F1CFB" w:rsidRPr="007C3E78" w:rsidRDefault="008F1CFB" w:rsidP="00D449BD">
            <w:pPr>
              <w:jc w:val="both"/>
              <w:rPr>
                <w:sz w:val="22"/>
                <w:szCs w:val="22"/>
                <w:lang w:eastAsia="cs-CZ"/>
              </w:rPr>
              <w:pPrChange w:id="173" w:author="Autor">
                <w:pPr/>
              </w:pPrChange>
            </w:pPr>
            <w:r w:rsidRPr="007C3E78">
              <w:rPr>
                <w:sz w:val="22"/>
                <w:szCs w:val="22"/>
                <w:lang w:eastAsia="cs-CZ"/>
              </w:rPr>
              <w:t>25 %</w:t>
            </w:r>
          </w:p>
          <w:p w14:paraId="4581DCEE" w14:textId="77777777" w:rsidR="008F1CFB" w:rsidRPr="007C3E78" w:rsidRDefault="008F1CFB" w:rsidP="00D449BD">
            <w:pPr>
              <w:jc w:val="both"/>
              <w:rPr>
                <w:sz w:val="22"/>
                <w:szCs w:val="22"/>
                <w:lang w:eastAsia="cs-CZ"/>
              </w:rPr>
              <w:pPrChange w:id="174" w:author="Autor">
                <w:pPr/>
              </w:pPrChange>
            </w:pPr>
          </w:p>
          <w:p w14:paraId="4581DCEF" w14:textId="77777777" w:rsidR="008F1CFB" w:rsidRPr="007C3E78" w:rsidRDefault="008F1CFB" w:rsidP="00D449BD">
            <w:pPr>
              <w:jc w:val="both"/>
              <w:rPr>
                <w:sz w:val="22"/>
                <w:szCs w:val="22"/>
                <w:lang w:eastAsia="cs-CZ"/>
              </w:rPr>
              <w:pPrChange w:id="175" w:author="Autor">
                <w:pPr/>
              </w:pPrChange>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8F1CFB" w:rsidRPr="007C3E78" w14:paraId="4581DCF7"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76"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rPr>
          <w:trPrChange w:id="177" w:author="Autor">
            <w:trPr>
              <w:gridAfter w:val="0"/>
            </w:trPr>
          </w:trPrChange>
        </w:trPr>
        <w:tc>
          <w:tcPr>
            <w:tcW w:w="675" w:type="dxa"/>
            <w:shd w:val="clear" w:color="auto" w:fill="auto"/>
            <w:vAlign w:val="center"/>
            <w:tcPrChange w:id="178" w:author="Autor">
              <w:tcPr>
                <w:tcW w:w="675" w:type="dxa"/>
                <w:gridSpan w:val="2"/>
                <w:vAlign w:val="center"/>
              </w:tcPr>
            </w:tcPrChange>
          </w:tcPr>
          <w:p w14:paraId="4581DCF1" w14:textId="77777777" w:rsidR="008F1CFB" w:rsidRPr="007C3E78" w:rsidRDefault="008F1CFB" w:rsidP="00A91AEF">
            <w:pPr>
              <w:jc w:val="center"/>
              <w:rPr>
                <w:sz w:val="22"/>
                <w:szCs w:val="22"/>
                <w:lang w:eastAsia="cs-CZ"/>
              </w:rPr>
            </w:pPr>
            <w:r w:rsidRPr="007C3E78">
              <w:rPr>
                <w:sz w:val="22"/>
                <w:szCs w:val="22"/>
                <w:lang w:eastAsia="cs-CZ"/>
              </w:rPr>
              <w:t>9</w:t>
            </w:r>
          </w:p>
        </w:tc>
        <w:tc>
          <w:tcPr>
            <w:tcW w:w="3720" w:type="dxa"/>
            <w:shd w:val="clear" w:color="auto" w:fill="auto"/>
            <w:tcPrChange w:id="179" w:author="Autor">
              <w:tcPr>
                <w:tcW w:w="3720" w:type="dxa"/>
                <w:gridSpan w:val="2"/>
              </w:tcPr>
            </w:tcPrChange>
          </w:tcPr>
          <w:p w14:paraId="4581DCF2" w14:textId="77777777" w:rsidR="008F1CFB" w:rsidRPr="007C3E78" w:rsidRDefault="008F1CFB" w:rsidP="00D449BD">
            <w:pPr>
              <w:jc w:val="both"/>
              <w:rPr>
                <w:sz w:val="22"/>
                <w:szCs w:val="22"/>
                <w:lang w:eastAsia="cs-CZ"/>
              </w:rPr>
              <w:pPrChange w:id="180" w:author="Autor">
                <w:pPr/>
              </w:pPrChange>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Change w:id="181" w:author="Autor">
              <w:tcPr>
                <w:tcW w:w="6379" w:type="dxa"/>
                <w:gridSpan w:val="2"/>
              </w:tcPr>
            </w:tcPrChange>
          </w:tcPr>
          <w:p w14:paraId="4581DCF3" w14:textId="77777777" w:rsidR="008F1CFB" w:rsidRPr="007C3E78" w:rsidRDefault="008F1CFB" w:rsidP="001342A2">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Change w:id="182" w:author="Autor">
              <w:tcPr>
                <w:tcW w:w="3260" w:type="dxa"/>
                <w:gridSpan w:val="2"/>
              </w:tcPr>
            </w:tcPrChange>
          </w:tcPr>
          <w:p w14:paraId="4581DCF4" w14:textId="77777777" w:rsidR="008F1CFB" w:rsidRPr="007C3E78" w:rsidRDefault="008F1CFB" w:rsidP="00D449BD">
            <w:pPr>
              <w:jc w:val="both"/>
              <w:rPr>
                <w:sz w:val="22"/>
                <w:szCs w:val="22"/>
                <w:lang w:eastAsia="cs-CZ"/>
              </w:rPr>
              <w:pPrChange w:id="183" w:author="Autor">
                <w:pPr/>
              </w:pPrChange>
            </w:pPr>
            <w:r w:rsidRPr="007C3E78">
              <w:rPr>
                <w:sz w:val="22"/>
                <w:szCs w:val="22"/>
                <w:lang w:eastAsia="cs-CZ"/>
              </w:rPr>
              <w:t>25 %</w:t>
            </w:r>
          </w:p>
          <w:p w14:paraId="4581DCF5" w14:textId="77777777" w:rsidR="008F1CFB" w:rsidRPr="007C3E78" w:rsidRDefault="008F1CFB" w:rsidP="00D449BD">
            <w:pPr>
              <w:jc w:val="both"/>
              <w:rPr>
                <w:sz w:val="22"/>
                <w:szCs w:val="22"/>
                <w:lang w:eastAsia="cs-CZ"/>
              </w:rPr>
              <w:pPrChange w:id="184" w:author="Autor">
                <w:pPr/>
              </w:pPrChange>
            </w:pPr>
          </w:p>
          <w:p w14:paraId="4581DCF6" w14:textId="77777777" w:rsidR="008F1CFB" w:rsidRPr="007C3E78" w:rsidRDefault="008F1CFB" w:rsidP="00D449BD">
            <w:pPr>
              <w:jc w:val="both"/>
              <w:rPr>
                <w:sz w:val="22"/>
                <w:szCs w:val="22"/>
                <w:lang w:eastAsia="cs-CZ"/>
              </w:rPr>
              <w:pPrChange w:id="185" w:author="Autor">
                <w:pPr/>
              </w:pPrChange>
            </w:pPr>
            <w:r w:rsidRPr="007C3E78">
              <w:rPr>
                <w:sz w:val="22"/>
                <w:szCs w:val="22"/>
                <w:lang w:eastAsia="cs-CZ"/>
              </w:rPr>
              <w:t>Táto sadzba môže byť znížená na 10 % alebo 5 % v závislosti od závažnosti porušenia</w:t>
            </w:r>
          </w:p>
        </w:tc>
      </w:tr>
      <w:tr w:rsidR="008F1CFB" w:rsidRPr="007C3E78" w14:paraId="4581DCFE"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86"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rPr>
          <w:trPrChange w:id="187" w:author="Autor">
            <w:trPr>
              <w:gridAfter w:val="0"/>
            </w:trPr>
          </w:trPrChange>
        </w:trPr>
        <w:tc>
          <w:tcPr>
            <w:tcW w:w="675" w:type="dxa"/>
            <w:shd w:val="clear" w:color="auto" w:fill="auto"/>
            <w:vAlign w:val="center"/>
            <w:tcPrChange w:id="188" w:author="Autor">
              <w:tcPr>
                <w:tcW w:w="675" w:type="dxa"/>
                <w:gridSpan w:val="2"/>
                <w:vAlign w:val="center"/>
              </w:tcPr>
            </w:tcPrChange>
          </w:tcPr>
          <w:p w14:paraId="4581DCF8" w14:textId="77777777" w:rsidR="008F1CFB" w:rsidRPr="007C3E78" w:rsidRDefault="008F1CFB" w:rsidP="00A91AEF">
            <w:pPr>
              <w:jc w:val="center"/>
              <w:rPr>
                <w:sz w:val="22"/>
                <w:szCs w:val="22"/>
                <w:lang w:eastAsia="cs-CZ"/>
              </w:rPr>
            </w:pPr>
            <w:r w:rsidRPr="007C3E78">
              <w:rPr>
                <w:sz w:val="22"/>
                <w:szCs w:val="22"/>
                <w:lang w:eastAsia="cs-CZ"/>
              </w:rPr>
              <w:t>10</w:t>
            </w:r>
          </w:p>
        </w:tc>
        <w:tc>
          <w:tcPr>
            <w:tcW w:w="3720" w:type="dxa"/>
            <w:shd w:val="clear" w:color="auto" w:fill="auto"/>
            <w:tcPrChange w:id="189" w:author="Autor">
              <w:tcPr>
                <w:tcW w:w="3720" w:type="dxa"/>
                <w:gridSpan w:val="2"/>
              </w:tcPr>
            </w:tcPrChange>
          </w:tcPr>
          <w:p w14:paraId="4581DCF9" w14:textId="77777777" w:rsidR="008F1CFB" w:rsidRPr="007C3E78" w:rsidRDefault="008F1CFB" w:rsidP="00D449BD">
            <w:pPr>
              <w:jc w:val="both"/>
              <w:rPr>
                <w:sz w:val="22"/>
                <w:szCs w:val="22"/>
                <w:lang w:eastAsia="cs-CZ"/>
              </w:rPr>
              <w:pPrChange w:id="190" w:author="Autor">
                <w:pPr/>
              </w:pPrChange>
            </w:pPr>
            <w:r w:rsidRPr="007C3E78">
              <w:rPr>
                <w:sz w:val="22"/>
                <w:szCs w:val="22"/>
                <w:lang w:eastAsia="cs-CZ"/>
              </w:rPr>
              <w:t>Podmienky účasti nesúvisia a nie sú primerané k predmetu zákazky</w:t>
            </w:r>
          </w:p>
        </w:tc>
        <w:tc>
          <w:tcPr>
            <w:tcW w:w="6379" w:type="dxa"/>
            <w:shd w:val="clear" w:color="auto" w:fill="auto"/>
            <w:tcPrChange w:id="191" w:author="Autor">
              <w:tcPr>
                <w:tcW w:w="6379" w:type="dxa"/>
                <w:gridSpan w:val="2"/>
              </w:tcPr>
            </w:tcPrChange>
          </w:tcPr>
          <w:p w14:paraId="4581DCFA" w14:textId="77777777" w:rsidR="008F1CFB" w:rsidRPr="007C3E78" w:rsidRDefault="008F1CFB" w:rsidP="001342A2">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Change w:id="192" w:author="Autor">
              <w:tcPr>
                <w:tcW w:w="3260" w:type="dxa"/>
                <w:gridSpan w:val="2"/>
              </w:tcPr>
            </w:tcPrChange>
          </w:tcPr>
          <w:p w14:paraId="4581DCFB" w14:textId="77777777" w:rsidR="008F1CFB" w:rsidRPr="007C3E78" w:rsidRDefault="008F1CFB" w:rsidP="00D449BD">
            <w:pPr>
              <w:jc w:val="both"/>
              <w:rPr>
                <w:sz w:val="22"/>
                <w:szCs w:val="22"/>
                <w:lang w:eastAsia="cs-CZ"/>
              </w:rPr>
              <w:pPrChange w:id="193" w:author="Autor">
                <w:pPr/>
              </w:pPrChange>
            </w:pPr>
            <w:r w:rsidRPr="007C3E78">
              <w:rPr>
                <w:sz w:val="22"/>
                <w:szCs w:val="22"/>
                <w:lang w:eastAsia="cs-CZ"/>
              </w:rPr>
              <w:t>25 %</w:t>
            </w:r>
          </w:p>
          <w:p w14:paraId="4581DCFC" w14:textId="77777777" w:rsidR="008F1CFB" w:rsidRPr="007C3E78" w:rsidRDefault="008F1CFB" w:rsidP="00D449BD">
            <w:pPr>
              <w:jc w:val="both"/>
              <w:rPr>
                <w:sz w:val="22"/>
                <w:szCs w:val="22"/>
                <w:lang w:eastAsia="cs-CZ"/>
              </w:rPr>
              <w:pPrChange w:id="194" w:author="Autor">
                <w:pPr/>
              </w:pPrChange>
            </w:pPr>
          </w:p>
          <w:p w14:paraId="4581DCFD" w14:textId="77777777" w:rsidR="008F1CFB" w:rsidRPr="007C3E78" w:rsidRDefault="008F1CFB" w:rsidP="00D449BD">
            <w:pPr>
              <w:jc w:val="both"/>
              <w:rPr>
                <w:sz w:val="22"/>
                <w:szCs w:val="22"/>
                <w:lang w:eastAsia="cs-CZ"/>
              </w:rPr>
              <w:pPrChange w:id="195" w:author="Autor">
                <w:pPr/>
              </w:pPrChange>
            </w:pPr>
            <w:r w:rsidRPr="007C3E78">
              <w:rPr>
                <w:sz w:val="22"/>
                <w:szCs w:val="22"/>
                <w:lang w:eastAsia="cs-CZ"/>
              </w:rPr>
              <w:t>Táto sadzba môže byť znížená na 10 % alebo 5 % v závislosti od závažnosti i porušenia</w:t>
            </w:r>
          </w:p>
        </w:tc>
      </w:tr>
      <w:tr w:rsidR="008F1CFB" w:rsidRPr="007C3E78" w14:paraId="4581DD05"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96"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rPr>
          <w:trPrChange w:id="197" w:author="Autor">
            <w:trPr>
              <w:gridAfter w:val="0"/>
            </w:trPr>
          </w:trPrChange>
        </w:trPr>
        <w:tc>
          <w:tcPr>
            <w:tcW w:w="675" w:type="dxa"/>
            <w:shd w:val="clear" w:color="auto" w:fill="auto"/>
            <w:vAlign w:val="center"/>
            <w:tcPrChange w:id="198" w:author="Autor">
              <w:tcPr>
                <w:tcW w:w="675" w:type="dxa"/>
                <w:gridSpan w:val="2"/>
                <w:vAlign w:val="center"/>
              </w:tcPr>
            </w:tcPrChange>
          </w:tcPr>
          <w:p w14:paraId="4581DCFF" w14:textId="77777777" w:rsidR="008F1CFB" w:rsidRPr="007C3E78" w:rsidRDefault="008F1CFB" w:rsidP="00A91AEF">
            <w:pPr>
              <w:jc w:val="center"/>
              <w:rPr>
                <w:sz w:val="22"/>
                <w:szCs w:val="22"/>
                <w:lang w:eastAsia="cs-CZ"/>
              </w:rPr>
            </w:pPr>
            <w:r w:rsidRPr="007C3E78">
              <w:rPr>
                <w:sz w:val="22"/>
                <w:szCs w:val="22"/>
                <w:lang w:eastAsia="cs-CZ"/>
              </w:rPr>
              <w:t>11</w:t>
            </w:r>
          </w:p>
        </w:tc>
        <w:tc>
          <w:tcPr>
            <w:tcW w:w="3720" w:type="dxa"/>
            <w:shd w:val="clear" w:color="auto" w:fill="auto"/>
            <w:tcPrChange w:id="199" w:author="Autor">
              <w:tcPr>
                <w:tcW w:w="3720" w:type="dxa"/>
                <w:gridSpan w:val="2"/>
              </w:tcPr>
            </w:tcPrChange>
          </w:tcPr>
          <w:p w14:paraId="4581DD00" w14:textId="77777777" w:rsidR="008F1CFB" w:rsidRPr="007C3E78" w:rsidRDefault="008F1CFB" w:rsidP="00D449BD">
            <w:pPr>
              <w:jc w:val="both"/>
              <w:rPr>
                <w:sz w:val="22"/>
                <w:szCs w:val="22"/>
                <w:lang w:eastAsia="cs-CZ"/>
              </w:rPr>
              <w:pPrChange w:id="200" w:author="Autor">
                <w:pPr/>
              </w:pPrChange>
            </w:pPr>
            <w:r w:rsidRPr="007C3E78">
              <w:rPr>
                <w:sz w:val="22"/>
                <w:szCs w:val="22"/>
                <w:lang w:eastAsia="cs-CZ"/>
              </w:rPr>
              <w:t>Technické špecifikácie predmetu zákazky sú diskriminačné</w:t>
            </w:r>
          </w:p>
        </w:tc>
        <w:tc>
          <w:tcPr>
            <w:tcW w:w="6379" w:type="dxa"/>
            <w:shd w:val="clear" w:color="auto" w:fill="auto"/>
            <w:tcPrChange w:id="201" w:author="Autor">
              <w:tcPr>
                <w:tcW w:w="6379" w:type="dxa"/>
                <w:gridSpan w:val="2"/>
              </w:tcPr>
            </w:tcPrChange>
          </w:tcPr>
          <w:p w14:paraId="4581DD01" w14:textId="77777777" w:rsidR="008F1CFB" w:rsidRPr="007C3E78" w:rsidRDefault="008F1CFB" w:rsidP="001342A2">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Change w:id="202" w:author="Autor">
              <w:tcPr>
                <w:tcW w:w="3260" w:type="dxa"/>
                <w:gridSpan w:val="2"/>
              </w:tcPr>
            </w:tcPrChange>
          </w:tcPr>
          <w:p w14:paraId="4581DD02" w14:textId="77777777" w:rsidR="008F1CFB" w:rsidRPr="007C3E78" w:rsidRDefault="008F1CFB" w:rsidP="00D449BD">
            <w:pPr>
              <w:jc w:val="both"/>
              <w:rPr>
                <w:sz w:val="22"/>
                <w:szCs w:val="22"/>
                <w:lang w:eastAsia="cs-CZ"/>
              </w:rPr>
              <w:pPrChange w:id="203" w:author="Autor">
                <w:pPr/>
              </w:pPrChange>
            </w:pPr>
            <w:r w:rsidRPr="007C3E78">
              <w:rPr>
                <w:sz w:val="22"/>
                <w:szCs w:val="22"/>
                <w:lang w:eastAsia="cs-CZ"/>
              </w:rPr>
              <w:t>25 %</w:t>
            </w:r>
          </w:p>
          <w:p w14:paraId="4581DD03" w14:textId="77777777" w:rsidR="008F1CFB" w:rsidRPr="007C3E78" w:rsidRDefault="008F1CFB" w:rsidP="00D449BD">
            <w:pPr>
              <w:jc w:val="both"/>
              <w:rPr>
                <w:sz w:val="22"/>
                <w:szCs w:val="22"/>
                <w:lang w:eastAsia="cs-CZ"/>
              </w:rPr>
              <w:pPrChange w:id="204" w:author="Autor">
                <w:pPr/>
              </w:pPrChange>
            </w:pPr>
          </w:p>
          <w:p w14:paraId="4581DD04" w14:textId="77777777" w:rsidR="008F1CFB" w:rsidRPr="007C3E78" w:rsidRDefault="008F1CFB" w:rsidP="00D449BD">
            <w:pPr>
              <w:jc w:val="both"/>
              <w:rPr>
                <w:sz w:val="22"/>
                <w:szCs w:val="22"/>
                <w:lang w:eastAsia="cs-CZ"/>
              </w:rPr>
              <w:pPrChange w:id="205" w:author="Autor">
                <w:pPr/>
              </w:pPrChange>
            </w:pPr>
            <w:r w:rsidRPr="007C3E78">
              <w:rPr>
                <w:sz w:val="22"/>
                <w:szCs w:val="22"/>
                <w:lang w:eastAsia="cs-CZ"/>
              </w:rPr>
              <w:t>Táto sadzba môže byť znížená na 10 % alebo 5 % v závislosti od závažnosti  porušenia</w:t>
            </w:r>
          </w:p>
        </w:tc>
      </w:tr>
      <w:tr w:rsidR="008F1CFB" w:rsidRPr="007C3E78" w14:paraId="4581DD0E"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06"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rPr>
          <w:trPrChange w:id="207" w:author="Autor">
            <w:trPr>
              <w:gridAfter w:val="0"/>
            </w:trPr>
          </w:trPrChange>
        </w:trPr>
        <w:tc>
          <w:tcPr>
            <w:tcW w:w="675" w:type="dxa"/>
            <w:tcBorders>
              <w:bottom w:val="single" w:sz="4" w:space="0" w:color="auto"/>
            </w:tcBorders>
            <w:shd w:val="clear" w:color="auto" w:fill="auto"/>
            <w:vAlign w:val="center"/>
            <w:tcPrChange w:id="208" w:author="Autor">
              <w:tcPr>
                <w:tcW w:w="675" w:type="dxa"/>
                <w:gridSpan w:val="2"/>
                <w:vAlign w:val="center"/>
              </w:tcPr>
            </w:tcPrChange>
          </w:tcPr>
          <w:p w14:paraId="4581DD06" w14:textId="77777777" w:rsidR="008F1CFB" w:rsidRPr="007C3E78" w:rsidRDefault="008F1CFB" w:rsidP="00A91AEF">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Change w:id="209" w:author="Autor">
              <w:tcPr>
                <w:tcW w:w="3720" w:type="dxa"/>
                <w:gridSpan w:val="2"/>
              </w:tcPr>
            </w:tcPrChange>
          </w:tcPr>
          <w:p w14:paraId="4581DD07" w14:textId="77777777" w:rsidR="008F1CFB" w:rsidRPr="007C3E78" w:rsidRDefault="008F1CFB" w:rsidP="00D449BD">
            <w:pPr>
              <w:jc w:val="both"/>
              <w:rPr>
                <w:sz w:val="22"/>
                <w:szCs w:val="22"/>
                <w:lang w:eastAsia="cs-CZ"/>
              </w:rPr>
              <w:pPrChange w:id="210" w:author="Autor">
                <w:pPr/>
              </w:pPrChange>
            </w:pPr>
            <w:r w:rsidRPr="007C3E78">
              <w:rPr>
                <w:sz w:val="22"/>
                <w:szCs w:val="22"/>
                <w:lang w:eastAsia="cs-CZ"/>
              </w:rPr>
              <w:t>Nedostatočne opísaný predmet zákazky</w:t>
            </w:r>
          </w:p>
        </w:tc>
        <w:tc>
          <w:tcPr>
            <w:tcW w:w="6379" w:type="dxa"/>
            <w:tcBorders>
              <w:bottom w:val="single" w:sz="4" w:space="0" w:color="auto"/>
            </w:tcBorders>
            <w:shd w:val="clear" w:color="auto" w:fill="auto"/>
            <w:tcPrChange w:id="211" w:author="Autor">
              <w:tcPr>
                <w:tcW w:w="6379" w:type="dxa"/>
                <w:gridSpan w:val="2"/>
              </w:tcPr>
            </w:tcPrChange>
          </w:tcPr>
          <w:p w14:paraId="4581DD08" w14:textId="77777777" w:rsidR="008F1CFB" w:rsidRPr="007C3E78" w:rsidRDefault="008F1CFB" w:rsidP="001342A2">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5"/>
            </w:r>
          </w:p>
        </w:tc>
        <w:tc>
          <w:tcPr>
            <w:tcW w:w="3260" w:type="dxa"/>
            <w:tcBorders>
              <w:bottom w:val="single" w:sz="4" w:space="0" w:color="auto"/>
            </w:tcBorders>
            <w:shd w:val="clear" w:color="auto" w:fill="auto"/>
            <w:tcPrChange w:id="212" w:author="Autor">
              <w:tcPr>
                <w:tcW w:w="3260" w:type="dxa"/>
                <w:gridSpan w:val="2"/>
              </w:tcPr>
            </w:tcPrChange>
          </w:tcPr>
          <w:p w14:paraId="4581DD09" w14:textId="77777777" w:rsidR="008F1CFB" w:rsidRPr="007C3E78" w:rsidRDefault="008F1CFB" w:rsidP="00D449BD">
            <w:pPr>
              <w:jc w:val="both"/>
              <w:rPr>
                <w:sz w:val="22"/>
                <w:szCs w:val="22"/>
                <w:lang w:eastAsia="cs-CZ"/>
              </w:rPr>
              <w:pPrChange w:id="213" w:author="Autor">
                <w:pPr/>
              </w:pPrChange>
            </w:pPr>
            <w:r w:rsidRPr="007C3E78">
              <w:rPr>
                <w:sz w:val="22"/>
                <w:szCs w:val="22"/>
                <w:lang w:eastAsia="cs-CZ"/>
              </w:rPr>
              <w:t>10 %</w:t>
            </w:r>
          </w:p>
          <w:p w14:paraId="4581DD0A" w14:textId="77777777" w:rsidR="008F1CFB" w:rsidRPr="007C3E78" w:rsidRDefault="008F1CFB" w:rsidP="00D449BD">
            <w:pPr>
              <w:jc w:val="both"/>
              <w:rPr>
                <w:sz w:val="22"/>
                <w:szCs w:val="22"/>
                <w:lang w:eastAsia="cs-CZ"/>
              </w:rPr>
              <w:pPrChange w:id="214" w:author="Autor">
                <w:pPr/>
              </w:pPrChange>
            </w:pPr>
          </w:p>
          <w:p w14:paraId="4581DD0B" w14:textId="77777777" w:rsidR="008F1CFB" w:rsidRPr="007C3E78" w:rsidRDefault="008F1CFB" w:rsidP="00D449BD">
            <w:pPr>
              <w:jc w:val="both"/>
              <w:rPr>
                <w:sz w:val="22"/>
                <w:szCs w:val="22"/>
                <w:lang w:eastAsia="cs-CZ"/>
              </w:rPr>
              <w:pPrChange w:id="215" w:author="Autor">
                <w:pPr/>
              </w:pPrChange>
            </w:pPr>
            <w:r w:rsidRPr="007C3E78">
              <w:rPr>
                <w:sz w:val="22"/>
                <w:szCs w:val="22"/>
                <w:lang w:eastAsia="cs-CZ"/>
              </w:rPr>
              <w:t>Táto sadzba môže byť znížená na 5 % v závislosti od závažnosti porušenia</w:t>
            </w:r>
          </w:p>
          <w:p w14:paraId="4581DD0C" w14:textId="77777777" w:rsidR="008F1CFB" w:rsidRPr="007C3E78" w:rsidRDefault="008F1CFB" w:rsidP="00D449BD">
            <w:pPr>
              <w:jc w:val="both"/>
              <w:rPr>
                <w:sz w:val="22"/>
                <w:szCs w:val="22"/>
                <w:lang w:eastAsia="cs-CZ"/>
              </w:rPr>
              <w:pPrChange w:id="216" w:author="Autor">
                <w:pPr/>
              </w:pPrChange>
            </w:pPr>
          </w:p>
          <w:p w14:paraId="4581DD0D" w14:textId="3B29747D" w:rsidR="008F1CFB" w:rsidRPr="007C3E78" w:rsidRDefault="008F1CFB" w:rsidP="00D449BD">
            <w:pPr>
              <w:jc w:val="both"/>
              <w:rPr>
                <w:sz w:val="22"/>
                <w:szCs w:val="22"/>
                <w:lang w:eastAsia="cs-CZ"/>
              </w:rPr>
              <w:pPrChange w:id="217" w:author="Autor">
                <w:pPr/>
              </w:pPrChange>
            </w:pPr>
            <w:r w:rsidRPr="007C3E78">
              <w:rPr>
                <w:sz w:val="22"/>
                <w:szCs w:val="22"/>
                <w:lang w:eastAsia="cs-CZ"/>
              </w:rPr>
              <w:t xml:space="preserve">V prípade zrealizovaných prác, ktoré neboli zverejnené, zodpovedajúca hodnota prác je predmetom 100 % </w:t>
            </w:r>
            <w:del w:id="218" w:author="Autor">
              <w:r w:rsidR="003B3454">
                <w:rPr>
                  <w:sz w:val="22"/>
                  <w:szCs w:val="22"/>
                  <w:lang w:eastAsia="cs-CZ"/>
                </w:rPr>
                <w:delText>korekcie</w:delText>
              </w:r>
            </w:del>
            <w:ins w:id="219" w:author="Autor">
              <w:r w:rsidR="00CA3EE6">
                <w:rPr>
                  <w:sz w:val="22"/>
                  <w:szCs w:val="22"/>
                  <w:lang w:eastAsia="cs-CZ"/>
                </w:rPr>
                <w:t>finančná oprava</w:t>
              </w:r>
            </w:ins>
          </w:p>
        </w:tc>
      </w:tr>
      <w:tr w:rsidR="00605E88" w:rsidRPr="007C3E78" w14:paraId="69BD1B01" w14:textId="77777777" w:rsidTr="00A91AEF">
        <w:trPr>
          <w:ins w:id="220" w:author="Autor"/>
        </w:trPr>
        <w:tc>
          <w:tcPr>
            <w:tcW w:w="675" w:type="dxa"/>
            <w:tcBorders>
              <w:bottom w:val="single" w:sz="4" w:space="0" w:color="auto"/>
            </w:tcBorders>
            <w:shd w:val="clear" w:color="auto" w:fill="auto"/>
            <w:vAlign w:val="center"/>
          </w:tcPr>
          <w:p w14:paraId="4B521762" w14:textId="66E1FC47" w:rsidR="00605E88" w:rsidRPr="007C3E78" w:rsidRDefault="00605E88" w:rsidP="00605E88">
            <w:pPr>
              <w:jc w:val="center"/>
              <w:rPr>
                <w:ins w:id="221" w:author="Autor"/>
                <w:sz w:val="22"/>
                <w:szCs w:val="22"/>
                <w:lang w:eastAsia="cs-CZ"/>
              </w:rPr>
            </w:pPr>
            <w:ins w:id="222" w:author="Autor">
              <w:r>
                <w:rPr>
                  <w:sz w:val="22"/>
                  <w:szCs w:val="22"/>
                  <w:lang w:eastAsia="cs-CZ"/>
                </w:rPr>
                <w:t>13</w:t>
              </w:r>
            </w:ins>
          </w:p>
        </w:tc>
        <w:tc>
          <w:tcPr>
            <w:tcW w:w="3720" w:type="dxa"/>
            <w:tcBorders>
              <w:bottom w:val="single" w:sz="4" w:space="0" w:color="auto"/>
            </w:tcBorders>
            <w:shd w:val="clear" w:color="auto" w:fill="auto"/>
          </w:tcPr>
          <w:p w14:paraId="627876B1" w14:textId="77777777" w:rsidR="00605E88" w:rsidRDefault="00605E88" w:rsidP="001D238C">
            <w:pPr>
              <w:jc w:val="both"/>
              <w:rPr>
                <w:ins w:id="223" w:author="Autor"/>
                <w:sz w:val="22"/>
                <w:szCs w:val="22"/>
                <w:lang w:eastAsia="cs-CZ"/>
              </w:rPr>
            </w:pPr>
            <w:ins w:id="224" w:author="Autor">
              <w:r w:rsidRPr="007C3E78">
                <w:rPr>
                  <w:sz w:val="22"/>
                  <w:szCs w:val="22"/>
                  <w:lang w:eastAsia="cs-CZ"/>
                </w:rPr>
                <w:t>Porušenie povinnosti</w:t>
              </w:r>
              <w:r w:rsidRPr="007C3E78">
                <w:rPr>
                  <w:rStyle w:val="Odkaznapoznmkupodiarou"/>
                  <w:sz w:val="22"/>
                  <w:szCs w:val="22"/>
                  <w:lang w:eastAsia="cs-CZ"/>
                </w:rPr>
                <w:footnoteReference w:id="6"/>
              </w:r>
              <w:r w:rsidRPr="007C3E78">
                <w:rPr>
                  <w:sz w:val="22"/>
                  <w:szCs w:val="22"/>
                  <w:lang w:eastAsia="cs-CZ"/>
                </w:rPr>
                <w:t xml:space="preserve"> zadávať podlimitnú zákazku na nákup tovarov, alebo služieb, </w:t>
              </w:r>
              <w:r>
                <w:rPr>
                  <w:sz w:val="22"/>
                  <w:szCs w:val="22"/>
                  <w:lang w:eastAsia="cs-CZ"/>
                </w:rPr>
                <w:t xml:space="preserve">ktoré nie sú intelektuálnej povahy, </w:t>
              </w:r>
              <w:r w:rsidRPr="007C3E78">
                <w:rPr>
                  <w:sz w:val="22"/>
                  <w:szCs w:val="22"/>
                  <w:lang w:eastAsia="cs-CZ"/>
                </w:rPr>
                <w:t>bežne dostupných na trhu, prostredníctvom elektronického trhoviska</w:t>
              </w:r>
              <w:r>
                <w:rPr>
                  <w:sz w:val="22"/>
                  <w:szCs w:val="22"/>
                  <w:lang w:eastAsia="cs-CZ"/>
                </w:rPr>
                <w:t>.</w:t>
              </w:r>
            </w:ins>
          </w:p>
          <w:p w14:paraId="2757DEF9" w14:textId="1B59E37A" w:rsidR="00605E88" w:rsidRPr="007C3E78" w:rsidRDefault="00605E88" w:rsidP="001D238C">
            <w:pPr>
              <w:jc w:val="both"/>
              <w:rPr>
                <w:ins w:id="227" w:author="Autor"/>
                <w:sz w:val="22"/>
                <w:szCs w:val="22"/>
                <w:lang w:eastAsia="cs-CZ"/>
              </w:rPr>
            </w:pPr>
          </w:p>
        </w:tc>
        <w:tc>
          <w:tcPr>
            <w:tcW w:w="6379" w:type="dxa"/>
            <w:tcBorders>
              <w:bottom w:val="single" w:sz="4" w:space="0" w:color="auto"/>
            </w:tcBorders>
            <w:shd w:val="clear" w:color="auto" w:fill="auto"/>
          </w:tcPr>
          <w:p w14:paraId="7111BE29" w14:textId="04929EFD" w:rsidR="00605E88" w:rsidRPr="007C3E78" w:rsidRDefault="00605E88" w:rsidP="00605E88">
            <w:pPr>
              <w:jc w:val="both"/>
              <w:rPr>
                <w:ins w:id="228" w:author="Autor"/>
                <w:sz w:val="22"/>
                <w:szCs w:val="22"/>
                <w:lang w:eastAsia="cs-CZ"/>
              </w:rPr>
            </w:pPr>
            <w:ins w:id="229" w:author="Autor">
              <w:r w:rsidRPr="00666015">
                <w:rPr>
                  <w:sz w:val="22"/>
                  <w:szCs w:val="22"/>
                  <w:lang w:eastAsia="cs-CZ"/>
                </w:rPr>
                <w:t xml:space="preserve">Verejný obstarávateľ nepostupoval podľa </w:t>
              </w:r>
              <w:r w:rsidRPr="003C2E85">
                <w:rPr>
                  <w:sz w:val="22"/>
                  <w:szCs w:val="22"/>
                </w:rPr>
                <w:t>§ 96 až 99 zákona o VO, ak ide o dodanie tovaru, alebo poskytnutie služby</w:t>
              </w:r>
              <w:r>
                <w:rPr>
                  <w:sz w:val="22"/>
                  <w:szCs w:val="22"/>
                </w:rPr>
                <w:t>, ktoré nie sú intelektuálnej povahy,</w:t>
              </w:r>
              <w:r w:rsidRPr="003C2E85">
                <w:rPr>
                  <w:sz w:val="22"/>
                  <w:szCs w:val="22"/>
                </w:rPr>
                <w:t xml:space="preserve"> bežne dostupných na trhu, ale na obstarávanie použil postup podľa § 9 ods. 9 zákona o</w:t>
              </w:r>
              <w:r>
                <w:rPr>
                  <w:sz w:val="22"/>
                  <w:szCs w:val="22"/>
                </w:rPr>
                <w:t> </w:t>
              </w:r>
              <w:r w:rsidRPr="003C2E85">
                <w:rPr>
                  <w:sz w:val="22"/>
                  <w:szCs w:val="22"/>
                </w:rPr>
                <w:t>VO</w:t>
              </w:r>
              <w:r>
                <w:rPr>
                  <w:sz w:val="22"/>
                  <w:szCs w:val="22"/>
                </w:rPr>
                <w:t xml:space="preserve"> (zákazka s nízkou hodnotou)</w:t>
              </w:r>
              <w:r w:rsidRPr="003C2E85">
                <w:rPr>
                  <w:sz w:val="22"/>
                  <w:szCs w:val="22"/>
                </w:rPr>
                <w:t xml:space="preserve"> alebo postup podľa § 100 až 102 zákona o</w:t>
              </w:r>
              <w:r>
                <w:rPr>
                  <w:sz w:val="22"/>
                  <w:szCs w:val="22"/>
                </w:rPr>
                <w:t> </w:t>
              </w:r>
              <w:r w:rsidRPr="003C2E85">
                <w:rPr>
                  <w:sz w:val="22"/>
                  <w:szCs w:val="22"/>
                </w:rPr>
                <w:t>VO</w:t>
              </w:r>
              <w:r>
                <w:rPr>
                  <w:sz w:val="22"/>
                  <w:szCs w:val="22"/>
                </w:rPr>
                <w:t xml:space="preserve"> (podlimitná zákazka bez využitia elektronického trhoviska)</w:t>
              </w:r>
              <w:r w:rsidRPr="003C2E85">
                <w:rPr>
                  <w:sz w:val="22"/>
                  <w:szCs w:val="22"/>
                </w:rPr>
                <w:t>.</w:t>
              </w:r>
            </w:ins>
          </w:p>
        </w:tc>
        <w:tc>
          <w:tcPr>
            <w:tcW w:w="3260" w:type="dxa"/>
            <w:tcBorders>
              <w:bottom w:val="single" w:sz="4" w:space="0" w:color="auto"/>
            </w:tcBorders>
            <w:shd w:val="clear" w:color="auto" w:fill="auto"/>
          </w:tcPr>
          <w:p w14:paraId="616944B9" w14:textId="77777777" w:rsidR="00605E88" w:rsidRPr="007C3E78" w:rsidRDefault="00605E88" w:rsidP="001D238C">
            <w:pPr>
              <w:jc w:val="both"/>
              <w:rPr>
                <w:ins w:id="230" w:author="Autor"/>
                <w:sz w:val="22"/>
                <w:szCs w:val="22"/>
                <w:lang w:eastAsia="cs-CZ"/>
              </w:rPr>
            </w:pPr>
            <w:ins w:id="231" w:author="Autor">
              <w:r>
                <w:rPr>
                  <w:sz w:val="22"/>
                  <w:szCs w:val="22"/>
                  <w:lang w:eastAsia="cs-CZ"/>
                </w:rPr>
                <w:t>5</w:t>
              </w:r>
              <w:r w:rsidRPr="007C3E78">
                <w:rPr>
                  <w:sz w:val="22"/>
                  <w:szCs w:val="22"/>
                  <w:lang w:eastAsia="cs-CZ"/>
                </w:rPr>
                <w:t xml:space="preserve"> %. </w:t>
              </w:r>
            </w:ins>
          </w:p>
          <w:p w14:paraId="50B92494" w14:textId="77777777" w:rsidR="00605E88" w:rsidRPr="007C3E78" w:rsidRDefault="00605E88" w:rsidP="001D238C">
            <w:pPr>
              <w:jc w:val="both"/>
              <w:rPr>
                <w:ins w:id="232" w:author="Autor"/>
                <w:sz w:val="22"/>
                <w:szCs w:val="22"/>
                <w:lang w:eastAsia="cs-CZ"/>
              </w:rPr>
            </w:pPr>
          </w:p>
        </w:tc>
      </w:tr>
      <w:tr w:rsidR="00605E88" w:rsidRPr="007C3E78" w14:paraId="4581DD10"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33"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rPr>
          <w:trPrChange w:id="234" w:author="Autor">
            <w:trPr>
              <w:gridAfter w:val="0"/>
            </w:trPr>
          </w:trPrChange>
        </w:trPr>
        <w:tc>
          <w:tcPr>
            <w:tcW w:w="14034" w:type="dxa"/>
            <w:gridSpan w:val="4"/>
            <w:shd w:val="clear" w:color="auto" w:fill="BFBFBF" w:themeFill="background1" w:themeFillShade="BF"/>
            <w:vAlign w:val="center"/>
            <w:tcPrChange w:id="235" w:author="Autor">
              <w:tcPr>
                <w:tcW w:w="14034" w:type="dxa"/>
                <w:gridSpan w:val="8"/>
                <w:shd w:val="clear" w:color="auto" w:fill="BFBFBF"/>
                <w:vAlign w:val="center"/>
              </w:tcPr>
            </w:tcPrChange>
          </w:tcPr>
          <w:p w14:paraId="4581DD0F" w14:textId="77777777" w:rsidR="00605E88" w:rsidRPr="007C3E78" w:rsidRDefault="00605E88" w:rsidP="00D449BD">
            <w:pPr>
              <w:jc w:val="both"/>
              <w:rPr>
                <w:sz w:val="22"/>
                <w:szCs w:val="22"/>
                <w:lang w:eastAsia="cs-CZ"/>
              </w:rPr>
              <w:pPrChange w:id="236" w:author="Autor">
                <w:pPr>
                  <w:jc w:val="center"/>
                </w:pPr>
              </w:pPrChange>
            </w:pPr>
            <w:r w:rsidRPr="007C3E78">
              <w:rPr>
                <w:b/>
                <w:sz w:val="22"/>
                <w:szCs w:val="22"/>
                <w:lang w:eastAsia="cs-CZ"/>
              </w:rPr>
              <w:t>Vyhodnocovanie súťaže</w:t>
            </w:r>
          </w:p>
        </w:tc>
      </w:tr>
      <w:tr w:rsidR="00605E88" w:rsidRPr="007C3E78" w14:paraId="4581DD17"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37"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rPr>
          <w:trPrChange w:id="238" w:author="Autor">
            <w:trPr>
              <w:gridAfter w:val="0"/>
            </w:trPr>
          </w:trPrChange>
        </w:trPr>
        <w:tc>
          <w:tcPr>
            <w:tcW w:w="675" w:type="dxa"/>
            <w:shd w:val="clear" w:color="auto" w:fill="auto"/>
            <w:vAlign w:val="center"/>
            <w:tcPrChange w:id="239" w:author="Autor">
              <w:tcPr>
                <w:tcW w:w="675" w:type="dxa"/>
                <w:gridSpan w:val="2"/>
                <w:vAlign w:val="center"/>
              </w:tcPr>
            </w:tcPrChange>
          </w:tcPr>
          <w:p w14:paraId="4581DD11" w14:textId="4066AA90" w:rsidR="00605E88" w:rsidRPr="007C3E78" w:rsidRDefault="003B3454" w:rsidP="00605E88">
            <w:pPr>
              <w:jc w:val="center"/>
              <w:rPr>
                <w:sz w:val="22"/>
                <w:szCs w:val="22"/>
                <w:lang w:eastAsia="cs-CZ"/>
              </w:rPr>
            </w:pPr>
            <w:del w:id="240" w:author="Autor">
              <w:r>
                <w:rPr>
                  <w:sz w:val="22"/>
                  <w:szCs w:val="22"/>
                  <w:lang w:eastAsia="cs-CZ"/>
                </w:rPr>
                <w:delText>13</w:delText>
              </w:r>
            </w:del>
            <w:ins w:id="241" w:author="Autor">
              <w:r w:rsidR="00605E88" w:rsidRPr="007C3E78">
                <w:rPr>
                  <w:sz w:val="22"/>
                  <w:szCs w:val="22"/>
                  <w:lang w:eastAsia="cs-CZ"/>
                </w:rPr>
                <w:t>1</w:t>
              </w:r>
              <w:r w:rsidR="00605E88">
                <w:rPr>
                  <w:sz w:val="22"/>
                  <w:szCs w:val="22"/>
                  <w:lang w:eastAsia="cs-CZ"/>
                </w:rPr>
                <w:t>4</w:t>
              </w:r>
            </w:ins>
          </w:p>
        </w:tc>
        <w:tc>
          <w:tcPr>
            <w:tcW w:w="3720" w:type="dxa"/>
            <w:shd w:val="clear" w:color="auto" w:fill="auto"/>
            <w:tcPrChange w:id="242" w:author="Autor">
              <w:tcPr>
                <w:tcW w:w="3720" w:type="dxa"/>
                <w:gridSpan w:val="2"/>
              </w:tcPr>
            </w:tcPrChange>
          </w:tcPr>
          <w:p w14:paraId="4581DD12" w14:textId="77777777" w:rsidR="00605E88" w:rsidRPr="007C3E78" w:rsidRDefault="00605E88" w:rsidP="00605E88">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Change w:id="243" w:author="Autor">
              <w:tcPr>
                <w:tcW w:w="6379" w:type="dxa"/>
                <w:gridSpan w:val="2"/>
              </w:tcPr>
            </w:tcPrChange>
          </w:tcPr>
          <w:p w14:paraId="4581DD13" w14:textId="77777777" w:rsidR="00605E88" w:rsidRPr="007C3E78" w:rsidRDefault="00605E88" w:rsidP="00605E88">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Change w:id="244" w:author="Autor">
              <w:tcPr>
                <w:tcW w:w="3260" w:type="dxa"/>
                <w:gridSpan w:val="2"/>
              </w:tcPr>
            </w:tcPrChange>
          </w:tcPr>
          <w:p w14:paraId="4581DD14" w14:textId="77777777" w:rsidR="00605E88" w:rsidRPr="007C3E78" w:rsidRDefault="00605E88" w:rsidP="00D449BD">
            <w:pPr>
              <w:jc w:val="both"/>
              <w:rPr>
                <w:sz w:val="22"/>
                <w:szCs w:val="22"/>
                <w:lang w:eastAsia="cs-CZ"/>
              </w:rPr>
              <w:pPrChange w:id="245" w:author="Autor">
                <w:pPr/>
              </w:pPrChange>
            </w:pPr>
            <w:r w:rsidRPr="007C3E78">
              <w:rPr>
                <w:sz w:val="22"/>
                <w:szCs w:val="22"/>
                <w:lang w:eastAsia="cs-CZ"/>
              </w:rPr>
              <w:t>25 %</w:t>
            </w:r>
          </w:p>
          <w:p w14:paraId="4581DD15" w14:textId="77777777" w:rsidR="00605E88" w:rsidRPr="007C3E78" w:rsidRDefault="00605E88" w:rsidP="00D449BD">
            <w:pPr>
              <w:jc w:val="both"/>
              <w:rPr>
                <w:sz w:val="22"/>
                <w:szCs w:val="22"/>
                <w:lang w:eastAsia="cs-CZ"/>
              </w:rPr>
              <w:pPrChange w:id="246" w:author="Autor">
                <w:pPr/>
              </w:pPrChange>
            </w:pPr>
          </w:p>
          <w:p w14:paraId="4581DD16" w14:textId="77777777" w:rsidR="00605E88" w:rsidRPr="007C3E78" w:rsidRDefault="00605E88" w:rsidP="00D449BD">
            <w:pPr>
              <w:jc w:val="both"/>
              <w:rPr>
                <w:sz w:val="22"/>
                <w:szCs w:val="22"/>
                <w:lang w:eastAsia="cs-CZ"/>
              </w:rPr>
              <w:pPrChange w:id="247" w:author="Autor">
                <w:pPr/>
              </w:pPrChange>
            </w:pPr>
            <w:r w:rsidRPr="007C3E78">
              <w:rPr>
                <w:sz w:val="22"/>
                <w:szCs w:val="22"/>
                <w:lang w:eastAsia="cs-CZ"/>
              </w:rPr>
              <w:t>Táto sadzba môže byť znížená na 10 % alebo 5 % v závislosti od závažnosti porušenia</w:t>
            </w:r>
          </w:p>
        </w:tc>
      </w:tr>
      <w:tr w:rsidR="00605E88" w:rsidRPr="007C3E78" w14:paraId="4581DD1E"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48"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rPr>
          <w:trPrChange w:id="249" w:author="Autor">
            <w:trPr>
              <w:gridAfter w:val="0"/>
            </w:trPr>
          </w:trPrChange>
        </w:trPr>
        <w:tc>
          <w:tcPr>
            <w:tcW w:w="675" w:type="dxa"/>
            <w:shd w:val="clear" w:color="auto" w:fill="auto"/>
            <w:vAlign w:val="center"/>
            <w:tcPrChange w:id="250" w:author="Autor">
              <w:tcPr>
                <w:tcW w:w="675" w:type="dxa"/>
                <w:gridSpan w:val="2"/>
                <w:vAlign w:val="center"/>
              </w:tcPr>
            </w:tcPrChange>
          </w:tcPr>
          <w:p w14:paraId="4581DD18" w14:textId="3DAA3745" w:rsidR="00605E88" w:rsidRPr="007C3E78" w:rsidRDefault="003B3454" w:rsidP="00605E88">
            <w:pPr>
              <w:jc w:val="center"/>
              <w:rPr>
                <w:sz w:val="22"/>
                <w:szCs w:val="22"/>
                <w:lang w:eastAsia="cs-CZ"/>
              </w:rPr>
            </w:pPr>
            <w:del w:id="251" w:author="Autor">
              <w:r>
                <w:rPr>
                  <w:sz w:val="22"/>
                  <w:szCs w:val="22"/>
                  <w:lang w:eastAsia="cs-CZ"/>
                </w:rPr>
                <w:delText>14</w:delText>
              </w:r>
            </w:del>
            <w:ins w:id="252" w:author="Autor">
              <w:r w:rsidR="00605E88" w:rsidRPr="007C3E78">
                <w:rPr>
                  <w:sz w:val="22"/>
                  <w:szCs w:val="22"/>
                  <w:lang w:eastAsia="cs-CZ"/>
                </w:rPr>
                <w:t>1</w:t>
              </w:r>
              <w:r w:rsidR="00605E88">
                <w:rPr>
                  <w:sz w:val="22"/>
                  <w:szCs w:val="22"/>
                  <w:lang w:eastAsia="cs-CZ"/>
                </w:rPr>
                <w:t>5</w:t>
              </w:r>
            </w:ins>
          </w:p>
        </w:tc>
        <w:tc>
          <w:tcPr>
            <w:tcW w:w="3720" w:type="dxa"/>
            <w:shd w:val="clear" w:color="auto" w:fill="auto"/>
            <w:tcPrChange w:id="253" w:author="Autor">
              <w:tcPr>
                <w:tcW w:w="3720" w:type="dxa"/>
                <w:gridSpan w:val="2"/>
              </w:tcPr>
            </w:tcPrChange>
          </w:tcPr>
          <w:p w14:paraId="4581DD19" w14:textId="77777777" w:rsidR="00605E88" w:rsidRPr="007C3E78" w:rsidRDefault="00605E88" w:rsidP="00605E88">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Change w:id="254" w:author="Autor">
              <w:tcPr>
                <w:tcW w:w="6379" w:type="dxa"/>
                <w:gridSpan w:val="2"/>
              </w:tcPr>
            </w:tcPrChange>
          </w:tcPr>
          <w:p w14:paraId="4581DD1A" w14:textId="77777777" w:rsidR="00605E88" w:rsidRPr="007C3E78" w:rsidRDefault="00605E88" w:rsidP="00605E88">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Change w:id="255" w:author="Autor">
              <w:tcPr>
                <w:tcW w:w="3260" w:type="dxa"/>
                <w:gridSpan w:val="2"/>
              </w:tcPr>
            </w:tcPrChange>
          </w:tcPr>
          <w:p w14:paraId="4581DD1B" w14:textId="77777777" w:rsidR="00605E88" w:rsidRPr="007C3E78" w:rsidRDefault="00605E88" w:rsidP="00D449BD">
            <w:pPr>
              <w:jc w:val="both"/>
              <w:rPr>
                <w:sz w:val="22"/>
                <w:szCs w:val="22"/>
                <w:lang w:eastAsia="cs-CZ"/>
              </w:rPr>
              <w:pPrChange w:id="256" w:author="Autor">
                <w:pPr/>
              </w:pPrChange>
            </w:pPr>
            <w:r w:rsidRPr="007C3E78">
              <w:rPr>
                <w:sz w:val="22"/>
                <w:szCs w:val="22"/>
                <w:lang w:eastAsia="cs-CZ"/>
              </w:rPr>
              <w:t>25 %</w:t>
            </w:r>
          </w:p>
          <w:p w14:paraId="4581DD1C" w14:textId="77777777" w:rsidR="00605E88" w:rsidRPr="007C3E78" w:rsidRDefault="00605E88" w:rsidP="00D449BD">
            <w:pPr>
              <w:jc w:val="both"/>
              <w:rPr>
                <w:sz w:val="22"/>
                <w:szCs w:val="22"/>
                <w:lang w:eastAsia="cs-CZ"/>
              </w:rPr>
              <w:pPrChange w:id="257" w:author="Autor">
                <w:pPr/>
              </w:pPrChange>
            </w:pPr>
          </w:p>
          <w:p w14:paraId="4581DD1D" w14:textId="77777777" w:rsidR="00605E88" w:rsidRPr="007C3E78" w:rsidRDefault="00605E88" w:rsidP="00D449BD">
            <w:pPr>
              <w:jc w:val="both"/>
              <w:rPr>
                <w:sz w:val="22"/>
                <w:szCs w:val="22"/>
                <w:lang w:eastAsia="cs-CZ"/>
              </w:rPr>
              <w:pPrChange w:id="258" w:author="Autor">
                <w:pPr/>
              </w:pPrChange>
            </w:pPr>
            <w:r w:rsidRPr="007C3E78">
              <w:rPr>
                <w:sz w:val="22"/>
                <w:szCs w:val="22"/>
                <w:lang w:eastAsia="cs-CZ"/>
              </w:rPr>
              <w:t>Táto sadzba môže byť znížená na 10 % alebo 5 % v závislosti od závažnosti porušenia</w:t>
            </w:r>
          </w:p>
        </w:tc>
      </w:tr>
      <w:tr w:rsidR="00605E88" w:rsidRPr="007C3E78" w14:paraId="4581DD27"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59"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rPr>
          <w:trPrChange w:id="260" w:author="Autor">
            <w:trPr>
              <w:gridAfter w:val="0"/>
            </w:trPr>
          </w:trPrChange>
        </w:trPr>
        <w:tc>
          <w:tcPr>
            <w:tcW w:w="675" w:type="dxa"/>
            <w:shd w:val="clear" w:color="auto" w:fill="auto"/>
            <w:vAlign w:val="center"/>
            <w:tcPrChange w:id="261" w:author="Autor">
              <w:tcPr>
                <w:tcW w:w="675" w:type="dxa"/>
                <w:gridSpan w:val="2"/>
                <w:vAlign w:val="center"/>
              </w:tcPr>
            </w:tcPrChange>
          </w:tcPr>
          <w:p w14:paraId="4581DD1F" w14:textId="46172D8E" w:rsidR="00605E88" w:rsidRPr="007C3E78" w:rsidRDefault="003B3454" w:rsidP="00605E88">
            <w:pPr>
              <w:jc w:val="center"/>
              <w:rPr>
                <w:sz w:val="22"/>
                <w:szCs w:val="22"/>
                <w:lang w:eastAsia="cs-CZ"/>
              </w:rPr>
            </w:pPr>
            <w:del w:id="262" w:author="Autor">
              <w:r>
                <w:rPr>
                  <w:sz w:val="22"/>
                  <w:szCs w:val="22"/>
                  <w:lang w:eastAsia="cs-CZ"/>
                </w:rPr>
                <w:delText>15</w:delText>
              </w:r>
            </w:del>
            <w:ins w:id="263" w:author="Autor">
              <w:r w:rsidR="00605E88" w:rsidRPr="007C3E78">
                <w:rPr>
                  <w:sz w:val="22"/>
                  <w:szCs w:val="22"/>
                  <w:lang w:eastAsia="cs-CZ"/>
                </w:rPr>
                <w:t>1</w:t>
              </w:r>
              <w:r w:rsidR="00605E88">
                <w:rPr>
                  <w:sz w:val="22"/>
                  <w:szCs w:val="22"/>
                  <w:lang w:eastAsia="cs-CZ"/>
                </w:rPr>
                <w:t>6</w:t>
              </w:r>
            </w:ins>
          </w:p>
        </w:tc>
        <w:tc>
          <w:tcPr>
            <w:tcW w:w="3720" w:type="dxa"/>
            <w:shd w:val="clear" w:color="auto" w:fill="auto"/>
            <w:tcPrChange w:id="264" w:author="Autor">
              <w:tcPr>
                <w:tcW w:w="3720" w:type="dxa"/>
                <w:gridSpan w:val="2"/>
              </w:tcPr>
            </w:tcPrChange>
          </w:tcPr>
          <w:p w14:paraId="4581DD20" w14:textId="77777777" w:rsidR="00605E88" w:rsidRPr="007C3E78" w:rsidRDefault="00605E88" w:rsidP="00605E88">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p>
        </w:tc>
        <w:tc>
          <w:tcPr>
            <w:tcW w:w="6379" w:type="dxa"/>
            <w:shd w:val="clear" w:color="auto" w:fill="auto"/>
            <w:tcPrChange w:id="265" w:author="Autor">
              <w:tcPr>
                <w:tcW w:w="6379" w:type="dxa"/>
                <w:gridSpan w:val="2"/>
              </w:tcPr>
            </w:tcPrChange>
          </w:tcPr>
          <w:p w14:paraId="4581DD21" w14:textId="77777777" w:rsidR="00605E88" w:rsidRPr="007C3E78" w:rsidRDefault="00605E88" w:rsidP="00605E88">
            <w:pPr>
              <w:jc w:val="both"/>
              <w:rPr>
                <w:sz w:val="22"/>
                <w:szCs w:val="22"/>
                <w:lang w:eastAsia="cs-CZ"/>
              </w:rPr>
            </w:pPr>
            <w:r w:rsidRPr="007C3E78">
              <w:rPr>
                <w:sz w:val="22"/>
                <w:szCs w:val="22"/>
                <w:lang w:eastAsia="cs-CZ"/>
              </w:rPr>
              <w:t>Počas hodnotenia uchádzačov/záujemcov, boli ako kritéria na vyhodnotenie ponúk  použité podmienky účasti alebo neboli dodržané kritéria  na vyhodnotenie ponúk.</w:t>
            </w:r>
          </w:p>
          <w:p w14:paraId="4581DD22" w14:textId="77777777" w:rsidR="00605E88" w:rsidRPr="007C3E78" w:rsidRDefault="00605E88" w:rsidP="00605E88">
            <w:pPr>
              <w:jc w:val="both"/>
              <w:rPr>
                <w:sz w:val="22"/>
                <w:szCs w:val="22"/>
                <w:lang w:eastAsia="cs-CZ"/>
              </w:rPr>
            </w:pPr>
          </w:p>
          <w:p w14:paraId="4581DD23" w14:textId="77777777" w:rsidR="00605E88" w:rsidRPr="007C3E78" w:rsidRDefault="00605E88" w:rsidP="00605E88">
            <w:pPr>
              <w:jc w:val="both"/>
              <w:rPr>
                <w:sz w:val="22"/>
                <w:szCs w:val="22"/>
                <w:lang w:eastAsia="cs-CZ"/>
              </w:rPr>
            </w:pPr>
            <w:r w:rsidRPr="007C3E78">
              <w:rPr>
                <w:sz w:val="22"/>
                <w:szCs w:val="22"/>
                <w:lang w:eastAsia="cs-CZ"/>
              </w:rPr>
              <w:t>Počas hodnotenia uchádzačov/záujemcov neboli dodržané podmienky účasti alebo kritéria na vyhodnocovanie ponúk (resp. podkritériá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Príklad: Podkritéria použité pri zadaní zákazky nesúvisia s kritériami na vyhodnotenie ponúk uvedenými v oznámení/súťažných podkladoch</w:t>
            </w:r>
          </w:p>
        </w:tc>
        <w:tc>
          <w:tcPr>
            <w:tcW w:w="3260" w:type="dxa"/>
            <w:shd w:val="clear" w:color="auto" w:fill="auto"/>
            <w:tcPrChange w:id="266" w:author="Autor">
              <w:tcPr>
                <w:tcW w:w="3260" w:type="dxa"/>
                <w:gridSpan w:val="2"/>
              </w:tcPr>
            </w:tcPrChange>
          </w:tcPr>
          <w:p w14:paraId="4581DD24" w14:textId="77777777" w:rsidR="00605E88" w:rsidRPr="007C3E78" w:rsidRDefault="00605E88" w:rsidP="00D449BD">
            <w:pPr>
              <w:jc w:val="both"/>
              <w:rPr>
                <w:sz w:val="22"/>
                <w:szCs w:val="22"/>
                <w:lang w:eastAsia="cs-CZ"/>
              </w:rPr>
              <w:pPrChange w:id="267" w:author="Autor">
                <w:pPr/>
              </w:pPrChange>
            </w:pPr>
            <w:r w:rsidRPr="007C3E78">
              <w:rPr>
                <w:sz w:val="22"/>
                <w:szCs w:val="22"/>
                <w:lang w:eastAsia="cs-CZ"/>
              </w:rPr>
              <w:t>25 %</w:t>
            </w:r>
          </w:p>
          <w:p w14:paraId="4581DD25" w14:textId="77777777" w:rsidR="00605E88" w:rsidRPr="007C3E78" w:rsidRDefault="00605E88" w:rsidP="00D449BD">
            <w:pPr>
              <w:jc w:val="both"/>
              <w:rPr>
                <w:sz w:val="22"/>
                <w:szCs w:val="22"/>
                <w:lang w:eastAsia="cs-CZ"/>
              </w:rPr>
              <w:pPrChange w:id="268" w:author="Autor">
                <w:pPr/>
              </w:pPrChange>
            </w:pPr>
          </w:p>
          <w:p w14:paraId="4581DD26" w14:textId="77777777" w:rsidR="00605E88" w:rsidRPr="007C3E78" w:rsidRDefault="00605E88" w:rsidP="00D449BD">
            <w:pPr>
              <w:jc w:val="both"/>
              <w:rPr>
                <w:sz w:val="22"/>
                <w:szCs w:val="22"/>
                <w:lang w:eastAsia="cs-CZ"/>
              </w:rPr>
              <w:pPrChange w:id="269" w:author="Autor">
                <w:pPr/>
              </w:pPrChange>
            </w:pPr>
            <w:r w:rsidRPr="007C3E78">
              <w:rPr>
                <w:sz w:val="22"/>
                <w:szCs w:val="22"/>
                <w:lang w:eastAsia="cs-CZ"/>
              </w:rPr>
              <w:t>Táto sadzba môže byť znížená na 10 % alebo 5 % v závislosti od závažnosti porušenia</w:t>
            </w:r>
          </w:p>
        </w:tc>
      </w:tr>
      <w:tr w:rsidR="00605E88" w:rsidRPr="007C3E78" w14:paraId="4581DD36"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70"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rPr>
          <w:trPrChange w:id="271" w:author="Autor">
            <w:trPr>
              <w:gridAfter w:val="0"/>
            </w:trPr>
          </w:trPrChange>
        </w:trPr>
        <w:tc>
          <w:tcPr>
            <w:tcW w:w="675" w:type="dxa"/>
            <w:shd w:val="clear" w:color="auto" w:fill="auto"/>
            <w:vAlign w:val="center"/>
            <w:tcPrChange w:id="272" w:author="Autor">
              <w:tcPr>
                <w:tcW w:w="675" w:type="dxa"/>
                <w:gridSpan w:val="2"/>
                <w:vAlign w:val="center"/>
              </w:tcPr>
            </w:tcPrChange>
          </w:tcPr>
          <w:p w14:paraId="4581DD28" w14:textId="023B721D" w:rsidR="00605E88" w:rsidRPr="007C3E78" w:rsidRDefault="003B3454" w:rsidP="00605E88">
            <w:pPr>
              <w:jc w:val="center"/>
              <w:rPr>
                <w:sz w:val="22"/>
                <w:szCs w:val="22"/>
                <w:lang w:eastAsia="cs-CZ"/>
              </w:rPr>
            </w:pPr>
            <w:del w:id="273" w:author="Autor">
              <w:r>
                <w:rPr>
                  <w:sz w:val="22"/>
                  <w:szCs w:val="22"/>
                  <w:lang w:eastAsia="cs-CZ"/>
                </w:rPr>
                <w:delText>16</w:delText>
              </w:r>
            </w:del>
            <w:ins w:id="274" w:author="Autor">
              <w:r w:rsidR="00605E88" w:rsidRPr="007C3E78">
                <w:rPr>
                  <w:sz w:val="22"/>
                  <w:szCs w:val="22"/>
                  <w:lang w:eastAsia="cs-CZ"/>
                </w:rPr>
                <w:t>1</w:t>
              </w:r>
              <w:r w:rsidR="00605E88">
                <w:rPr>
                  <w:sz w:val="22"/>
                  <w:szCs w:val="22"/>
                  <w:lang w:eastAsia="cs-CZ"/>
                </w:rPr>
                <w:t>7</w:t>
              </w:r>
            </w:ins>
          </w:p>
        </w:tc>
        <w:tc>
          <w:tcPr>
            <w:tcW w:w="3720" w:type="dxa"/>
            <w:shd w:val="clear" w:color="auto" w:fill="auto"/>
            <w:tcPrChange w:id="275" w:author="Autor">
              <w:tcPr>
                <w:tcW w:w="3720" w:type="dxa"/>
                <w:gridSpan w:val="2"/>
              </w:tcPr>
            </w:tcPrChange>
          </w:tcPr>
          <w:p w14:paraId="4581DD29" w14:textId="77777777" w:rsidR="00605E88" w:rsidRPr="007C3E78" w:rsidRDefault="00605E88" w:rsidP="00605E88">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Change w:id="276" w:author="Autor">
              <w:tcPr>
                <w:tcW w:w="6379" w:type="dxa"/>
                <w:gridSpan w:val="2"/>
              </w:tcPr>
            </w:tcPrChange>
          </w:tcPr>
          <w:p w14:paraId="4581DD2A" w14:textId="77777777" w:rsidR="00605E88" w:rsidRPr="007C3E78" w:rsidRDefault="00605E88" w:rsidP="00605E88">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4581DD2B" w14:textId="77777777" w:rsidR="00605E88" w:rsidRPr="007C3E78" w:rsidRDefault="00605E88" w:rsidP="00605E88">
            <w:pPr>
              <w:jc w:val="both"/>
              <w:rPr>
                <w:sz w:val="22"/>
                <w:szCs w:val="22"/>
                <w:lang w:eastAsia="cs-CZ"/>
              </w:rPr>
            </w:pPr>
          </w:p>
          <w:p w14:paraId="4581DD2C" w14:textId="77777777" w:rsidR="00605E88" w:rsidRPr="007C3E78" w:rsidRDefault="00605E88" w:rsidP="00605E88">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4581DD2D" w14:textId="77777777" w:rsidR="00605E88" w:rsidRPr="007C3E78" w:rsidRDefault="00605E88" w:rsidP="00605E88">
            <w:pPr>
              <w:jc w:val="both"/>
              <w:rPr>
                <w:sz w:val="22"/>
                <w:szCs w:val="22"/>
                <w:lang w:eastAsia="cs-CZ"/>
              </w:rPr>
            </w:pPr>
          </w:p>
          <w:p w14:paraId="4581DD2E" w14:textId="77777777" w:rsidR="00605E88" w:rsidRPr="007C3E78" w:rsidRDefault="00605E88" w:rsidP="00605E88">
            <w:pPr>
              <w:jc w:val="both"/>
              <w:rPr>
                <w:sz w:val="22"/>
                <w:szCs w:val="22"/>
                <w:lang w:eastAsia="cs-CZ"/>
              </w:rPr>
            </w:pPr>
            <w:r w:rsidRPr="007C3E78">
              <w:rPr>
                <w:sz w:val="22"/>
                <w:szCs w:val="22"/>
                <w:lang w:eastAsia="cs-CZ"/>
              </w:rPr>
              <w:t>Umožnenie obhliadky miesta na dodanie predmetu zákazky iba niektorým záujemcom.</w:t>
            </w:r>
          </w:p>
          <w:p w14:paraId="4581DD2F" w14:textId="77777777" w:rsidR="00605E88" w:rsidRPr="007C3E78" w:rsidRDefault="00605E88" w:rsidP="00605E88">
            <w:pPr>
              <w:jc w:val="both"/>
              <w:rPr>
                <w:sz w:val="22"/>
                <w:szCs w:val="22"/>
                <w:lang w:eastAsia="cs-CZ"/>
              </w:rPr>
            </w:pPr>
          </w:p>
          <w:p w14:paraId="4581DD30" w14:textId="77777777" w:rsidR="00605E88" w:rsidRPr="007C3E78" w:rsidRDefault="00605E88" w:rsidP="00605E88">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4581DD31" w14:textId="77777777" w:rsidR="00605E88" w:rsidRPr="007C3E78" w:rsidRDefault="00605E88" w:rsidP="00605E88">
            <w:pPr>
              <w:jc w:val="both"/>
              <w:rPr>
                <w:sz w:val="22"/>
                <w:szCs w:val="22"/>
                <w:lang w:eastAsia="cs-CZ"/>
              </w:rPr>
            </w:pPr>
          </w:p>
          <w:p w14:paraId="4581DD32" w14:textId="77777777" w:rsidR="00605E88" w:rsidRPr="007C3E78" w:rsidRDefault="00605E88" w:rsidP="00605E88">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Change w:id="277" w:author="Autor">
              <w:tcPr>
                <w:tcW w:w="3260" w:type="dxa"/>
                <w:gridSpan w:val="2"/>
              </w:tcPr>
            </w:tcPrChange>
          </w:tcPr>
          <w:p w14:paraId="4581DD33" w14:textId="77777777" w:rsidR="00605E88" w:rsidRPr="007C3E78" w:rsidRDefault="00605E88" w:rsidP="00D449BD">
            <w:pPr>
              <w:jc w:val="both"/>
              <w:rPr>
                <w:sz w:val="22"/>
                <w:szCs w:val="22"/>
                <w:lang w:eastAsia="cs-CZ"/>
              </w:rPr>
              <w:pPrChange w:id="278" w:author="Autor">
                <w:pPr/>
              </w:pPrChange>
            </w:pPr>
            <w:r w:rsidRPr="007C3E78">
              <w:rPr>
                <w:sz w:val="22"/>
                <w:szCs w:val="22"/>
                <w:lang w:eastAsia="cs-CZ"/>
              </w:rPr>
              <w:t>25 %</w:t>
            </w:r>
          </w:p>
          <w:p w14:paraId="4581DD34" w14:textId="77777777" w:rsidR="00605E88" w:rsidRPr="007C3E78" w:rsidRDefault="00605E88" w:rsidP="00D449BD">
            <w:pPr>
              <w:jc w:val="both"/>
              <w:rPr>
                <w:sz w:val="22"/>
                <w:szCs w:val="22"/>
                <w:lang w:eastAsia="cs-CZ"/>
              </w:rPr>
              <w:pPrChange w:id="279" w:author="Autor">
                <w:pPr/>
              </w:pPrChange>
            </w:pPr>
          </w:p>
          <w:p w14:paraId="4581DD35" w14:textId="77777777" w:rsidR="00605E88" w:rsidRPr="007C3E78" w:rsidRDefault="00605E88" w:rsidP="00D449BD">
            <w:pPr>
              <w:jc w:val="both"/>
              <w:rPr>
                <w:sz w:val="22"/>
                <w:szCs w:val="22"/>
                <w:lang w:eastAsia="cs-CZ"/>
              </w:rPr>
              <w:pPrChange w:id="280" w:author="Autor">
                <w:pPr/>
              </w:pPrChange>
            </w:pPr>
            <w:r w:rsidRPr="007C3E78">
              <w:rPr>
                <w:sz w:val="22"/>
                <w:szCs w:val="22"/>
                <w:lang w:eastAsia="cs-CZ"/>
              </w:rPr>
              <w:t>Táto sadzba môže byť znížená na 10 % alebo 5 % v závislosti od závažnosti porušenia</w:t>
            </w:r>
          </w:p>
        </w:tc>
      </w:tr>
      <w:tr w:rsidR="00605E88" w:rsidRPr="007C3E78" w14:paraId="4581DD3D"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81"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rPr>
          <w:trPrChange w:id="282" w:author="Autor">
            <w:trPr>
              <w:gridAfter w:val="0"/>
            </w:trPr>
          </w:trPrChange>
        </w:trPr>
        <w:tc>
          <w:tcPr>
            <w:tcW w:w="675" w:type="dxa"/>
            <w:shd w:val="clear" w:color="auto" w:fill="auto"/>
            <w:vAlign w:val="center"/>
            <w:tcPrChange w:id="283" w:author="Autor">
              <w:tcPr>
                <w:tcW w:w="675" w:type="dxa"/>
                <w:gridSpan w:val="2"/>
                <w:vAlign w:val="center"/>
              </w:tcPr>
            </w:tcPrChange>
          </w:tcPr>
          <w:p w14:paraId="4581DD37" w14:textId="3D9567A0" w:rsidR="00605E88" w:rsidRPr="007C3E78" w:rsidRDefault="003B3454" w:rsidP="00605E88">
            <w:pPr>
              <w:jc w:val="center"/>
              <w:rPr>
                <w:sz w:val="22"/>
                <w:szCs w:val="22"/>
                <w:lang w:eastAsia="cs-CZ"/>
              </w:rPr>
            </w:pPr>
            <w:del w:id="284" w:author="Autor">
              <w:r>
                <w:rPr>
                  <w:sz w:val="22"/>
                  <w:szCs w:val="22"/>
                  <w:lang w:eastAsia="cs-CZ"/>
                </w:rPr>
                <w:delText>17</w:delText>
              </w:r>
            </w:del>
            <w:ins w:id="285" w:author="Autor">
              <w:r w:rsidR="00605E88" w:rsidRPr="007C3E78">
                <w:rPr>
                  <w:sz w:val="22"/>
                  <w:szCs w:val="22"/>
                  <w:lang w:eastAsia="cs-CZ"/>
                </w:rPr>
                <w:t>1</w:t>
              </w:r>
              <w:r w:rsidR="00605E88">
                <w:rPr>
                  <w:sz w:val="22"/>
                  <w:szCs w:val="22"/>
                  <w:lang w:eastAsia="cs-CZ"/>
                </w:rPr>
                <w:t>8</w:t>
              </w:r>
            </w:ins>
          </w:p>
        </w:tc>
        <w:tc>
          <w:tcPr>
            <w:tcW w:w="3720" w:type="dxa"/>
            <w:shd w:val="clear" w:color="auto" w:fill="auto"/>
            <w:tcPrChange w:id="286" w:author="Autor">
              <w:tcPr>
                <w:tcW w:w="3720" w:type="dxa"/>
                <w:gridSpan w:val="2"/>
              </w:tcPr>
            </w:tcPrChange>
          </w:tcPr>
          <w:p w14:paraId="4581DD38" w14:textId="77777777" w:rsidR="00605E88" w:rsidRPr="007C3E78" w:rsidRDefault="00605E88" w:rsidP="00605E88">
            <w:pPr>
              <w:rPr>
                <w:sz w:val="22"/>
                <w:szCs w:val="22"/>
                <w:lang w:eastAsia="cs-CZ"/>
              </w:rPr>
            </w:pPr>
            <w:r w:rsidRPr="007C3E78">
              <w:rPr>
                <w:sz w:val="22"/>
                <w:szCs w:val="22"/>
                <w:lang w:eastAsia="cs-CZ"/>
              </w:rPr>
              <w:t>Modifikácia (zmena) ponuky počas hodnotenia ponúk</w:t>
            </w:r>
          </w:p>
        </w:tc>
        <w:tc>
          <w:tcPr>
            <w:tcW w:w="6379" w:type="dxa"/>
            <w:shd w:val="clear" w:color="auto" w:fill="auto"/>
            <w:tcPrChange w:id="287" w:author="Autor">
              <w:tcPr>
                <w:tcW w:w="6379" w:type="dxa"/>
                <w:gridSpan w:val="2"/>
              </w:tcPr>
            </w:tcPrChange>
          </w:tcPr>
          <w:p w14:paraId="4581DD39" w14:textId="77777777" w:rsidR="00605E88" w:rsidRPr="007C3E78" w:rsidRDefault="00605E88" w:rsidP="00605E88">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Change w:id="288" w:author="Autor">
              <w:tcPr>
                <w:tcW w:w="3260" w:type="dxa"/>
                <w:gridSpan w:val="2"/>
              </w:tcPr>
            </w:tcPrChange>
          </w:tcPr>
          <w:p w14:paraId="4581DD3A" w14:textId="77777777" w:rsidR="00605E88" w:rsidRPr="007C3E78" w:rsidRDefault="00605E88" w:rsidP="00D449BD">
            <w:pPr>
              <w:jc w:val="both"/>
              <w:rPr>
                <w:sz w:val="22"/>
                <w:szCs w:val="22"/>
                <w:lang w:eastAsia="cs-CZ"/>
              </w:rPr>
              <w:pPrChange w:id="289" w:author="Autor">
                <w:pPr/>
              </w:pPrChange>
            </w:pPr>
            <w:r w:rsidRPr="007C3E78">
              <w:rPr>
                <w:sz w:val="22"/>
                <w:szCs w:val="22"/>
                <w:lang w:eastAsia="cs-CZ"/>
              </w:rPr>
              <w:t>25 %</w:t>
            </w:r>
          </w:p>
          <w:p w14:paraId="4581DD3B" w14:textId="77777777" w:rsidR="00605E88" w:rsidRPr="007C3E78" w:rsidRDefault="00605E88" w:rsidP="00D449BD">
            <w:pPr>
              <w:jc w:val="both"/>
              <w:rPr>
                <w:sz w:val="22"/>
                <w:szCs w:val="22"/>
                <w:lang w:eastAsia="cs-CZ"/>
              </w:rPr>
              <w:pPrChange w:id="290" w:author="Autor">
                <w:pPr/>
              </w:pPrChange>
            </w:pPr>
          </w:p>
          <w:p w14:paraId="4581DD3C" w14:textId="77777777" w:rsidR="00605E88" w:rsidRPr="007C3E78" w:rsidRDefault="00605E88" w:rsidP="00D449BD">
            <w:pPr>
              <w:jc w:val="both"/>
              <w:rPr>
                <w:sz w:val="22"/>
                <w:szCs w:val="22"/>
                <w:lang w:eastAsia="cs-CZ"/>
              </w:rPr>
              <w:pPrChange w:id="291" w:author="Autor">
                <w:pPr/>
              </w:pPrChange>
            </w:pPr>
            <w:r w:rsidRPr="007C3E78">
              <w:rPr>
                <w:sz w:val="22"/>
                <w:szCs w:val="22"/>
                <w:lang w:eastAsia="cs-CZ"/>
              </w:rPr>
              <w:t>Táto sadzba môže byť znížená na 10 % alebo 5 % v závislosti od závažnosti porušenia</w:t>
            </w:r>
          </w:p>
        </w:tc>
      </w:tr>
      <w:tr w:rsidR="00605E88" w:rsidRPr="007C3E78" w14:paraId="4581DD44"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92"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rPr>
          <w:trPrChange w:id="293" w:author="Autor">
            <w:trPr>
              <w:gridAfter w:val="0"/>
            </w:trPr>
          </w:trPrChange>
        </w:trPr>
        <w:tc>
          <w:tcPr>
            <w:tcW w:w="675" w:type="dxa"/>
            <w:shd w:val="clear" w:color="auto" w:fill="auto"/>
            <w:vAlign w:val="center"/>
            <w:tcPrChange w:id="294" w:author="Autor">
              <w:tcPr>
                <w:tcW w:w="675" w:type="dxa"/>
                <w:gridSpan w:val="2"/>
                <w:vAlign w:val="center"/>
              </w:tcPr>
            </w:tcPrChange>
          </w:tcPr>
          <w:p w14:paraId="4581DD3E" w14:textId="27B53B99" w:rsidR="00605E88" w:rsidRPr="007C3E78" w:rsidRDefault="003B3454" w:rsidP="00605E88">
            <w:pPr>
              <w:jc w:val="center"/>
              <w:rPr>
                <w:sz w:val="22"/>
                <w:szCs w:val="22"/>
                <w:lang w:eastAsia="cs-CZ"/>
              </w:rPr>
            </w:pPr>
            <w:del w:id="295" w:author="Autor">
              <w:r>
                <w:rPr>
                  <w:sz w:val="22"/>
                  <w:szCs w:val="22"/>
                  <w:lang w:eastAsia="cs-CZ"/>
                </w:rPr>
                <w:delText>18</w:delText>
              </w:r>
            </w:del>
            <w:ins w:id="296" w:author="Autor">
              <w:r w:rsidR="00605E88" w:rsidRPr="007C3E78">
                <w:rPr>
                  <w:sz w:val="22"/>
                  <w:szCs w:val="22"/>
                  <w:lang w:eastAsia="cs-CZ"/>
                </w:rPr>
                <w:t>1</w:t>
              </w:r>
              <w:r w:rsidR="00605E88">
                <w:rPr>
                  <w:sz w:val="22"/>
                  <w:szCs w:val="22"/>
                  <w:lang w:eastAsia="cs-CZ"/>
                </w:rPr>
                <w:t>9</w:t>
              </w:r>
            </w:ins>
          </w:p>
        </w:tc>
        <w:tc>
          <w:tcPr>
            <w:tcW w:w="3720" w:type="dxa"/>
            <w:shd w:val="clear" w:color="auto" w:fill="auto"/>
            <w:tcPrChange w:id="297" w:author="Autor">
              <w:tcPr>
                <w:tcW w:w="3720" w:type="dxa"/>
                <w:gridSpan w:val="2"/>
              </w:tcPr>
            </w:tcPrChange>
          </w:tcPr>
          <w:p w14:paraId="4581DD3F" w14:textId="77777777" w:rsidR="00605E88" w:rsidRPr="007C3E78" w:rsidRDefault="00605E88" w:rsidP="00605E88">
            <w:pPr>
              <w:rPr>
                <w:sz w:val="22"/>
                <w:szCs w:val="22"/>
                <w:lang w:eastAsia="cs-CZ"/>
              </w:rPr>
            </w:pPr>
            <w:r w:rsidRPr="007C3E78">
              <w:rPr>
                <w:sz w:val="22"/>
                <w:szCs w:val="22"/>
                <w:lang w:eastAsia="cs-CZ"/>
              </w:rPr>
              <w:t>Rokovanie v priebehu súťaže</w:t>
            </w:r>
          </w:p>
        </w:tc>
        <w:tc>
          <w:tcPr>
            <w:tcW w:w="6379" w:type="dxa"/>
            <w:shd w:val="clear" w:color="auto" w:fill="auto"/>
            <w:tcPrChange w:id="298" w:author="Autor">
              <w:tcPr>
                <w:tcW w:w="6379" w:type="dxa"/>
                <w:gridSpan w:val="2"/>
              </w:tcPr>
            </w:tcPrChange>
          </w:tcPr>
          <w:p w14:paraId="4581DD40" w14:textId="77777777" w:rsidR="00605E88" w:rsidRPr="007C3E78" w:rsidRDefault="00605E88" w:rsidP="00605E88">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Change w:id="299" w:author="Autor">
              <w:tcPr>
                <w:tcW w:w="3260" w:type="dxa"/>
                <w:gridSpan w:val="2"/>
              </w:tcPr>
            </w:tcPrChange>
          </w:tcPr>
          <w:p w14:paraId="4581DD41" w14:textId="77777777" w:rsidR="00605E88" w:rsidRPr="007C3E78" w:rsidRDefault="00605E88" w:rsidP="00D449BD">
            <w:pPr>
              <w:jc w:val="both"/>
              <w:rPr>
                <w:sz w:val="22"/>
                <w:szCs w:val="22"/>
                <w:lang w:eastAsia="cs-CZ"/>
              </w:rPr>
              <w:pPrChange w:id="300" w:author="Autor">
                <w:pPr/>
              </w:pPrChange>
            </w:pPr>
            <w:r w:rsidRPr="007C3E78">
              <w:rPr>
                <w:sz w:val="22"/>
                <w:szCs w:val="22"/>
                <w:lang w:eastAsia="cs-CZ"/>
              </w:rPr>
              <w:t>25 %</w:t>
            </w:r>
          </w:p>
          <w:p w14:paraId="4581DD42" w14:textId="77777777" w:rsidR="00605E88" w:rsidRPr="007C3E78" w:rsidRDefault="00605E88" w:rsidP="00D449BD">
            <w:pPr>
              <w:jc w:val="both"/>
              <w:rPr>
                <w:sz w:val="22"/>
                <w:szCs w:val="22"/>
                <w:lang w:eastAsia="cs-CZ"/>
              </w:rPr>
              <w:pPrChange w:id="301" w:author="Autor">
                <w:pPr/>
              </w:pPrChange>
            </w:pPr>
          </w:p>
          <w:p w14:paraId="4581DD43" w14:textId="77777777" w:rsidR="00605E88" w:rsidRPr="007C3E78" w:rsidRDefault="00605E88" w:rsidP="00D449BD">
            <w:pPr>
              <w:jc w:val="both"/>
              <w:rPr>
                <w:sz w:val="22"/>
                <w:szCs w:val="22"/>
                <w:lang w:eastAsia="cs-CZ"/>
              </w:rPr>
              <w:pPrChange w:id="302" w:author="Autor">
                <w:pPr/>
              </w:pPrChange>
            </w:pPr>
            <w:r w:rsidRPr="007C3E78">
              <w:rPr>
                <w:sz w:val="22"/>
                <w:szCs w:val="22"/>
                <w:lang w:eastAsia="cs-CZ"/>
              </w:rPr>
              <w:t>Táto sadzba môže byť znížená na 10 % alebo 5 % v závislosti od závažnosti porušenia</w:t>
            </w:r>
          </w:p>
        </w:tc>
      </w:tr>
      <w:tr w:rsidR="00605E88" w:rsidRPr="007C3E78" w14:paraId="4581DD4B"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03"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rPr>
          <w:trPrChange w:id="304" w:author="Autor">
            <w:trPr>
              <w:gridAfter w:val="0"/>
            </w:trPr>
          </w:trPrChange>
        </w:trPr>
        <w:tc>
          <w:tcPr>
            <w:tcW w:w="675" w:type="dxa"/>
            <w:shd w:val="clear" w:color="auto" w:fill="auto"/>
            <w:vAlign w:val="center"/>
            <w:tcPrChange w:id="305" w:author="Autor">
              <w:tcPr>
                <w:tcW w:w="675" w:type="dxa"/>
                <w:gridSpan w:val="2"/>
                <w:vAlign w:val="center"/>
              </w:tcPr>
            </w:tcPrChange>
          </w:tcPr>
          <w:p w14:paraId="4581DD45" w14:textId="6EBC1839" w:rsidR="00605E88" w:rsidRPr="007C3E78" w:rsidRDefault="003B3454" w:rsidP="00605E88">
            <w:pPr>
              <w:jc w:val="center"/>
              <w:rPr>
                <w:sz w:val="22"/>
                <w:szCs w:val="22"/>
                <w:lang w:eastAsia="cs-CZ"/>
              </w:rPr>
            </w:pPr>
            <w:del w:id="306" w:author="Autor">
              <w:r>
                <w:rPr>
                  <w:sz w:val="22"/>
                  <w:szCs w:val="22"/>
                  <w:lang w:eastAsia="cs-CZ"/>
                </w:rPr>
                <w:delText>19</w:delText>
              </w:r>
            </w:del>
            <w:ins w:id="307" w:author="Autor">
              <w:r w:rsidR="00605E88">
                <w:rPr>
                  <w:sz w:val="22"/>
                  <w:szCs w:val="22"/>
                  <w:lang w:eastAsia="cs-CZ"/>
                </w:rPr>
                <w:t>20</w:t>
              </w:r>
            </w:ins>
          </w:p>
        </w:tc>
        <w:tc>
          <w:tcPr>
            <w:tcW w:w="3720" w:type="dxa"/>
            <w:shd w:val="clear" w:color="auto" w:fill="auto"/>
            <w:tcPrChange w:id="308" w:author="Autor">
              <w:tcPr>
                <w:tcW w:w="3720" w:type="dxa"/>
                <w:gridSpan w:val="2"/>
              </w:tcPr>
            </w:tcPrChange>
          </w:tcPr>
          <w:p w14:paraId="4581DD46" w14:textId="77777777" w:rsidR="00605E88" w:rsidRPr="007C3E78" w:rsidRDefault="00605E88" w:rsidP="00605E88">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7"/>
            </w:r>
          </w:p>
        </w:tc>
        <w:tc>
          <w:tcPr>
            <w:tcW w:w="6379" w:type="dxa"/>
            <w:shd w:val="clear" w:color="auto" w:fill="auto"/>
            <w:tcPrChange w:id="309" w:author="Autor">
              <w:tcPr>
                <w:tcW w:w="6379" w:type="dxa"/>
                <w:gridSpan w:val="2"/>
              </w:tcPr>
            </w:tcPrChange>
          </w:tcPr>
          <w:p w14:paraId="4581DD47" w14:textId="77777777" w:rsidR="00605E88" w:rsidRPr="007C3E78" w:rsidRDefault="00605E88" w:rsidP="00605E88">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3260" w:type="dxa"/>
            <w:shd w:val="clear" w:color="auto" w:fill="auto"/>
            <w:tcPrChange w:id="310" w:author="Autor">
              <w:tcPr>
                <w:tcW w:w="3260" w:type="dxa"/>
                <w:gridSpan w:val="2"/>
              </w:tcPr>
            </w:tcPrChange>
          </w:tcPr>
          <w:p w14:paraId="4581DD48" w14:textId="77777777" w:rsidR="00605E88" w:rsidRPr="007C3E78" w:rsidRDefault="00605E88" w:rsidP="00D449BD">
            <w:pPr>
              <w:jc w:val="both"/>
              <w:rPr>
                <w:sz w:val="22"/>
                <w:szCs w:val="22"/>
                <w:lang w:eastAsia="cs-CZ"/>
              </w:rPr>
              <w:pPrChange w:id="311" w:author="Autor">
                <w:pPr/>
              </w:pPrChange>
            </w:pPr>
            <w:r w:rsidRPr="007C3E78">
              <w:rPr>
                <w:sz w:val="22"/>
                <w:szCs w:val="22"/>
                <w:lang w:eastAsia="cs-CZ"/>
              </w:rPr>
              <w:t>25 %</w:t>
            </w:r>
          </w:p>
          <w:p w14:paraId="4581DD49" w14:textId="77777777" w:rsidR="00605E88" w:rsidRPr="007C3E78" w:rsidRDefault="00605E88" w:rsidP="00D449BD">
            <w:pPr>
              <w:jc w:val="both"/>
              <w:rPr>
                <w:sz w:val="22"/>
                <w:szCs w:val="22"/>
                <w:lang w:eastAsia="cs-CZ"/>
              </w:rPr>
              <w:pPrChange w:id="312" w:author="Autor">
                <w:pPr/>
              </w:pPrChange>
            </w:pPr>
          </w:p>
          <w:p w14:paraId="4581DD4A" w14:textId="77777777" w:rsidR="00605E88" w:rsidRPr="007C3E78" w:rsidRDefault="00605E88" w:rsidP="00D449BD">
            <w:pPr>
              <w:jc w:val="both"/>
              <w:rPr>
                <w:sz w:val="22"/>
                <w:szCs w:val="22"/>
                <w:lang w:eastAsia="cs-CZ"/>
              </w:rPr>
              <w:pPrChange w:id="313" w:author="Autor">
                <w:pPr/>
              </w:pPrChange>
            </w:pPr>
            <w:r w:rsidRPr="007C3E78">
              <w:rPr>
                <w:sz w:val="22"/>
                <w:szCs w:val="22"/>
                <w:lang w:eastAsia="cs-CZ"/>
              </w:rPr>
              <w:t>Táto sadzba môže byť znížená na 10 % alebo 5 % v závislosti od závažnosti porušenia</w:t>
            </w:r>
          </w:p>
        </w:tc>
      </w:tr>
      <w:tr w:rsidR="00605E88" w:rsidRPr="007C3E78" w14:paraId="4581DD50"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14"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rPr>
          <w:trPrChange w:id="315" w:author="Autor">
            <w:trPr>
              <w:gridAfter w:val="0"/>
            </w:trPr>
          </w:trPrChange>
        </w:trPr>
        <w:tc>
          <w:tcPr>
            <w:tcW w:w="675" w:type="dxa"/>
            <w:shd w:val="clear" w:color="auto" w:fill="auto"/>
            <w:vAlign w:val="center"/>
            <w:tcPrChange w:id="316" w:author="Autor">
              <w:tcPr>
                <w:tcW w:w="675" w:type="dxa"/>
                <w:gridSpan w:val="2"/>
                <w:vAlign w:val="center"/>
              </w:tcPr>
            </w:tcPrChange>
          </w:tcPr>
          <w:p w14:paraId="4581DD4C" w14:textId="40FA3306" w:rsidR="00605E88" w:rsidRPr="007C3E78" w:rsidRDefault="003B3454" w:rsidP="00605E88">
            <w:pPr>
              <w:jc w:val="center"/>
              <w:rPr>
                <w:sz w:val="22"/>
                <w:szCs w:val="22"/>
                <w:lang w:eastAsia="cs-CZ"/>
              </w:rPr>
            </w:pPr>
            <w:del w:id="317" w:author="Autor">
              <w:r>
                <w:rPr>
                  <w:sz w:val="22"/>
                  <w:szCs w:val="22"/>
                  <w:lang w:eastAsia="cs-CZ"/>
                </w:rPr>
                <w:delText>20</w:delText>
              </w:r>
            </w:del>
            <w:ins w:id="318" w:author="Autor">
              <w:r w:rsidR="00605E88" w:rsidRPr="007C3E78">
                <w:rPr>
                  <w:sz w:val="22"/>
                  <w:szCs w:val="22"/>
                  <w:lang w:eastAsia="cs-CZ"/>
                </w:rPr>
                <w:t>2</w:t>
              </w:r>
              <w:r w:rsidR="00605E88">
                <w:rPr>
                  <w:sz w:val="22"/>
                  <w:szCs w:val="22"/>
                  <w:lang w:eastAsia="cs-CZ"/>
                </w:rPr>
                <w:t>1</w:t>
              </w:r>
            </w:ins>
          </w:p>
        </w:tc>
        <w:tc>
          <w:tcPr>
            <w:tcW w:w="3720" w:type="dxa"/>
            <w:shd w:val="clear" w:color="auto" w:fill="auto"/>
            <w:tcPrChange w:id="319" w:author="Autor">
              <w:tcPr>
                <w:tcW w:w="3720" w:type="dxa"/>
                <w:gridSpan w:val="2"/>
              </w:tcPr>
            </w:tcPrChange>
          </w:tcPr>
          <w:p w14:paraId="4581DD4D" w14:textId="77777777" w:rsidR="00605E88" w:rsidRPr="007C3E78" w:rsidRDefault="00605E88" w:rsidP="00605E88">
            <w:pPr>
              <w:rPr>
                <w:sz w:val="22"/>
                <w:szCs w:val="22"/>
                <w:lang w:eastAsia="cs-CZ"/>
              </w:rPr>
            </w:pPr>
            <w:r w:rsidRPr="007C3E78">
              <w:rPr>
                <w:sz w:val="22"/>
                <w:szCs w:val="22"/>
                <w:lang w:eastAsia="cs-CZ"/>
              </w:rPr>
              <w:t>Odmietnutie mimoriadne nízkej ponuky</w:t>
            </w:r>
          </w:p>
        </w:tc>
        <w:tc>
          <w:tcPr>
            <w:tcW w:w="6379" w:type="dxa"/>
            <w:shd w:val="clear" w:color="auto" w:fill="auto"/>
            <w:tcPrChange w:id="320" w:author="Autor">
              <w:tcPr>
                <w:tcW w:w="6379" w:type="dxa"/>
                <w:gridSpan w:val="2"/>
              </w:tcPr>
            </w:tcPrChange>
          </w:tcPr>
          <w:p w14:paraId="4581DD4E" w14:textId="77777777" w:rsidR="00605E88" w:rsidRPr="007C3E78" w:rsidRDefault="00605E88" w:rsidP="00605E88">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Change w:id="321" w:author="Autor">
              <w:tcPr>
                <w:tcW w:w="3260" w:type="dxa"/>
                <w:gridSpan w:val="2"/>
              </w:tcPr>
            </w:tcPrChange>
          </w:tcPr>
          <w:p w14:paraId="4581DD4F" w14:textId="77777777" w:rsidR="00605E88" w:rsidRPr="007C3E78" w:rsidRDefault="00605E88" w:rsidP="00D449BD">
            <w:pPr>
              <w:jc w:val="both"/>
              <w:rPr>
                <w:sz w:val="22"/>
                <w:szCs w:val="22"/>
                <w:lang w:eastAsia="cs-CZ"/>
              </w:rPr>
              <w:pPrChange w:id="322" w:author="Autor">
                <w:pPr/>
              </w:pPrChange>
            </w:pPr>
            <w:r w:rsidRPr="007C3E78">
              <w:rPr>
                <w:sz w:val="22"/>
                <w:szCs w:val="22"/>
                <w:lang w:eastAsia="cs-CZ"/>
              </w:rPr>
              <w:t>25 %</w:t>
            </w:r>
          </w:p>
        </w:tc>
      </w:tr>
      <w:tr w:rsidR="00605E88" w:rsidRPr="007C3E78" w14:paraId="4581DD55"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23"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rPr>
          <w:trPrChange w:id="324" w:author="Autor">
            <w:trPr>
              <w:gridAfter w:val="0"/>
            </w:trPr>
          </w:trPrChange>
        </w:trPr>
        <w:tc>
          <w:tcPr>
            <w:tcW w:w="675" w:type="dxa"/>
            <w:tcBorders>
              <w:bottom w:val="single" w:sz="4" w:space="0" w:color="auto"/>
            </w:tcBorders>
            <w:shd w:val="clear" w:color="auto" w:fill="auto"/>
            <w:vAlign w:val="center"/>
            <w:tcPrChange w:id="325" w:author="Autor">
              <w:tcPr>
                <w:tcW w:w="675" w:type="dxa"/>
                <w:gridSpan w:val="2"/>
                <w:vAlign w:val="center"/>
              </w:tcPr>
            </w:tcPrChange>
          </w:tcPr>
          <w:p w14:paraId="4581DD51" w14:textId="598451CF" w:rsidR="00605E88" w:rsidRPr="007C3E78" w:rsidRDefault="003B3454" w:rsidP="00605E88">
            <w:pPr>
              <w:jc w:val="center"/>
              <w:rPr>
                <w:sz w:val="22"/>
                <w:szCs w:val="22"/>
                <w:lang w:eastAsia="cs-CZ"/>
              </w:rPr>
            </w:pPr>
            <w:del w:id="326" w:author="Autor">
              <w:r>
                <w:rPr>
                  <w:sz w:val="22"/>
                  <w:szCs w:val="22"/>
                  <w:lang w:eastAsia="cs-CZ"/>
                </w:rPr>
                <w:delText>21</w:delText>
              </w:r>
            </w:del>
            <w:ins w:id="327" w:author="Autor">
              <w:r w:rsidR="00605E88" w:rsidRPr="007C3E78">
                <w:rPr>
                  <w:sz w:val="22"/>
                  <w:szCs w:val="22"/>
                  <w:lang w:eastAsia="cs-CZ"/>
                </w:rPr>
                <w:t>2</w:t>
              </w:r>
              <w:r w:rsidR="00605E88">
                <w:rPr>
                  <w:sz w:val="22"/>
                  <w:szCs w:val="22"/>
                  <w:lang w:eastAsia="cs-CZ"/>
                </w:rPr>
                <w:t>2</w:t>
              </w:r>
            </w:ins>
          </w:p>
        </w:tc>
        <w:tc>
          <w:tcPr>
            <w:tcW w:w="3720" w:type="dxa"/>
            <w:tcBorders>
              <w:bottom w:val="single" w:sz="4" w:space="0" w:color="auto"/>
            </w:tcBorders>
            <w:shd w:val="clear" w:color="auto" w:fill="auto"/>
            <w:tcPrChange w:id="328" w:author="Autor">
              <w:tcPr>
                <w:tcW w:w="3720" w:type="dxa"/>
                <w:gridSpan w:val="2"/>
              </w:tcPr>
            </w:tcPrChange>
          </w:tcPr>
          <w:p w14:paraId="4581DD52" w14:textId="77777777" w:rsidR="00605E88" w:rsidRPr="007C3E78" w:rsidRDefault="00605E88" w:rsidP="00605E88">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Change w:id="329" w:author="Autor">
              <w:tcPr>
                <w:tcW w:w="6379" w:type="dxa"/>
                <w:gridSpan w:val="2"/>
              </w:tcPr>
            </w:tcPrChange>
          </w:tcPr>
          <w:p w14:paraId="4581DD53" w14:textId="77777777" w:rsidR="00605E88" w:rsidRPr="007C3E78" w:rsidRDefault="00605E88" w:rsidP="00605E88">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8"/>
            </w:r>
          </w:p>
        </w:tc>
        <w:tc>
          <w:tcPr>
            <w:tcW w:w="3260" w:type="dxa"/>
            <w:tcBorders>
              <w:bottom w:val="single" w:sz="4" w:space="0" w:color="auto"/>
            </w:tcBorders>
            <w:shd w:val="clear" w:color="auto" w:fill="auto"/>
            <w:tcPrChange w:id="331" w:author="Autor">
              <w:tcPr>
                <w:tcW w:w="3260" w:type="dxa"/>
                <w:gridSpan w:val="2"/>
              </w:tcPr>
            </w:tcPrChange>
          </w:tcPr>
          <w:p w14:paraId="4581DD54" w14:textId="77777777" w:rsidR="00605E88" w:rsidRPr="007C3E78" w:rsidRDefault="00605E88" w:rsidP="00D449BD">
            <w:pPr>
              <w:jc w:val="both"/>
              <w:rPr>
                <w:sz w:val="22"/>
                <w:szCs w:val="22"/>
                <w:lang w:eastAsia="cs-CZ"/>
              </w:rPr>
              <w:pPrChange w:id="332" w:author="Autor">
                <w:pPr/>
              </w:pPrChange>
            </w:pPr>
            <w:r w:rsidRPr="007C3E78">
              <w:rPr>
                <w:sz w:val="22"/>
                <w:szCs w:val="22"/>
                <w:lang w:eastAsia="cs-CZ"/>
              </w:rPr>
              <w:t>100 %</w:t>
            </w:r>
          </w:p>
        </w:tc>
      </w:tr>
      <w:tr w:rsidR="00605E88" w:rsidRPr="007C3E78" w14:paraId="4581DD57"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33"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rPr>
          <w:trPrChange w:id="334" w:author="Autor">
            <w:trPr>
              <w:gridAfter w:val="0"/>
            </w:trPr>
          </w:trPrChange>
        </w:trPr>
        <w:tc>
          <w:tcPr>
            <w:tcW w:w="14034" w:type="dxa"/>
            <w:gridSpan w:val="4"/>
            <w:shd w:val="clear" w:color="auto" w:fill="BFBFBF" w:themeFill="background1" w:themeFillShade="BF"/>
            <w:vAlign w:val="center"/>
            <w:tcPrChange w:id="335" w:author="Autor">
              <w:tcPr>
                <w:tcW w:w="14034" w:type="dxa"/>
                <w:gridSpan w:val="8"/>
                <w:shd w:val="clear" w:color="auto" w:fill="BFBFBF"/>
                <w:vAlign w:val="center"/>
              </w:tcPr>
            </w:tcPrChange>
          </w:tcPr>
          <w:p w14:paraId="4581DD56" w14:textId="77777777" w:rsidR="00605E88" w:rsidRPr="00A91AEF" w:rsidRDefault="00605E88" w:rsidP="00D449BD">
            <w:pPr>
              <w:jc w:val="both"/>
              <w:rPr>
                <w:b/>
                <w:sz w:val="22"/>
                <w:szCs w:val="22"/>
                <w:lang w:eastAsia="cs-CZ"/>
              </w:rPr>
              <w:pPrChange w:id="336" w:author="Autor">
                <w:pPr>
                  <w:jc w:val="center"/>
                </w:pPr>
              </w:pPrChange>
            </w:pPr>
            <w:r w:rsidRPr="00A91AEF">
              <w:rPr>
                <w:b/>
                <w:sz w:val="22"/>
                <w:szCs w:val="22"/>
                <w:lang w:eastAsia="cs-CZ"/>
              </w:rPr>
              <w:t>Realizácia zákazky</w:t>
            </w:r>
          </w:p>
        </w:tc>
      </w:tr>
      <w:tr w:rsidR="00605E88" w:rsidRPr="007C3E78" w14:paraId="4581DD62"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37"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rPr>
          <w:trPrChange w:id="338" w:author="Autor">
            <w:trPr>
              <w:gridAfter w:val="0"/>
            </w:trPr>
          </w:trPrChange>
        </w:trPr>
        <w:tc>
          <w:tcPr>
            <w:tcW w:w="675" w:type="dxa"/>
            <w:shd w:val="clear" w:color="auto" w:fill="auto"/>
            <w:vAlign w:val="center"/>
            <w:tcPrChange w:id="339" w:author="Autor">
              <w:tcPr>
                <w:tcW w:w="675" w:type="dxa"/>
                <w:gridSpan w:val="2"/>
                <w:vAlign w:val="center"/>
              </w:tcPr>
            </w:tcPrChange>
          </w:tcPr>
          <w:p w14:paraId="4581DD58" w14:textId="444349DE" w:rsidR="00605E88" w:rsidRPr="007C3E78" w:rsidRDefault="003B3454" w:rsidP="00605E88">
            <w:pPr>
              <w:jc w:val="center"/>
              <w:rPr>
                <w:sz w:val="22"/>
                <w:szCs w:val="22"/>
                <w:lang w:eastAsia="cs-CZ"/>
              </w:rPr>
            </w:pPr>
            <w:del w:id="340" w:author="Autor">
              <w:r>
                <w:rPr>
                  <w:sz w:val="22"/>
                  <w:szCs w:val="22"/>
                  <w:lang w:eastAsia="cs-CZ"/>
                </w:rPr>
                <w:delText>22</w:delText>
              </w:r>
            </w:del>
            <w:ins w:id="341" w:author="Autor">
              <w:r w:rsidR="00605E88" w:rsidRPr="007C3E78">
                <w:rPr>
                  <w:sz w:val="22"/>
                  <w:szCs w:val="22"/>
                  <w:lang w:eastAsia="cs-CZ"/>
                </w:rPr>
                <w:t>2</w:t>
              </w:r>
              <w:r w:rsidR="00605E88">
                <w:rPr>
                  <w:sz w:val="22"/>
                  <w:szCs w:val="22"/>
                  <w:lang w:eastAsia="cs-CZ"/>
                </w:rPr>
                <w:t>3</w:t>
              </w:r>
            </w:ins>
          </w:p>
        </w:tc>
        <w:tc>
          <w:tcPr>
            <w:tcW w:w="3720" w:type="dxa"/>
            <w:shd w:val="clear" w:color="auto" w:fill="auto"/>
            <w:tcPrChange w:id="342" w:author="Autor">
              <w:tcPr>
                <w:tcW w:w="3720" w:type="dxa"/>
                <w:gridSpan w:val="2"/>
              </w:tcPr>
            </w:tcPrChange>
          </w:tcPr>
          <w:p w14:paraId="4581DD59" w14:textId="77777777" w:rsidR="00605E88" w:rsidRPr="007C3E78" w:rsidRDefault="00605E88" w:rsidP="00605E88">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sidRPr="007C3E78">
              <w:rPr>
                <w:sz w:val="22"/>
                <w:szCs w:val="22"/>
                <w:vertAlign w:val="superscript"/>
                <w:lang w:eastAsia="cs-CZ"/>
              </w:rPr>
              <w:t>9</w:t>
            </w:r>
          </w:p>
        </w:tc>
        <w:tc>
          <w:tcPr>
            <w:tcW w:w="6379" w:type="dxa"/>
            <w:shd w:val="clear" w:color="auto" w:fill="auto"/>
            <w:tcPrChange w:id="343" w:author="Autor">
              <w:tcPr>
                <w:tcW w:w="6379" w:type="dxa"/>
                <w:gridSpan w:val="2"/>
              </w:tcPr>
            </w:tcPrChange>
          </w:tcPr>
          <w:p w14:paraId="4581DD5A" w14:textId="77777777" w:rsidR="00605E88" w:rsidRPr="007C3E78" w:rsidRDefault="00605E88" w:rsidP="00605E88">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sidRPr="007C3E78">
              <w:rPr>
                <w:sz w:val="22"/>
                <w:szCs w:val="22"/>
                <w:vertAlign w:val="superscript"/>
                <w:lang w:eastAsia="cs-CZ"/>
              </w:rPr>
              <w:t>9</w:t>
            </w:r>
            <w:r w:rsidRPr="007C3E78">
              <w:rPr>
                <w:sz w:val="22"/>
                <w:szCs w:val="22"/>
                <w:lang w:eastAsia="cs-CZ"/>
              </w:rPr>
              <w:t>. Je nevyhnutné vždy posúdiť od prípadu k prípadu, či sa v danom prípade jedná o „podstatnú“ zmenu.</w:t>
            </w:r>
            <w:ins w:id="344" w:author="Autor">
              <w:r w:rsidRPr="007C3E78">
                <w:rPr>
                  <w:sz w:val="22"/>
                  <w:szCs w:val="22"/>
                  <w:lang w:eastAsia="cs-CZ"/>
                </w:rPr>
                <w:t xml:space="preserve">  </w:t>
              </w:r>
            </w:ins>
            <w:r w:rsidRPr="007C3E78">
              <w:rPr>
                <w:sz w:val="22"/>
                <w:szCs w:val="22"/>
                <w:vertAlign w:val="superscript"/>
                <w:lang w:eastAsia="cs-CZ"/>
              </w:rPr>
              <w:footnoteReference w:id="9"/>
            </w:r>
          </w:p>
          <w:p w14:paraId="4581DD5B" w14:textId="77777777" w:rsidR="00605E88" w:rsidRPr="007C3E78" w:rsidRDefault="00605E88" w:rsidP="00605E88">
            <w:pPr>
              <w:jc w:val="both"/>
              <w:rPr>
                <w:sz w:val="22"/>
                <w:szCs w:val="22"/>
                <w:lang w:eastAsia="cs-CZ"/>
              </w:rPr>
            </w:pPr>
          </w:p>
          <w:p w14:paraId="4581DD5C" w14:textId="77777777" w:rsidR="00605E88" w:rsidRPr="007C3E78" w:rsidRDefault="00605E88" w:rsidP="00605E88">
            <w:pPr>
              <w:jc w:val="both"/>
              <w:rPr>
                <w:sz w:val="22"/>
                <w:szCs w:val="22"/>
                <w:lang w:eastAsia="cs-CZ"/>
              </w:rPr>
            </w:pPr>
            <w:r w:rsidRPr="007C3E78">
              <w:rPr>
                <w:sz w:val="22"/>
                <w:szCs w:val="22"/>
                <w:lang w:eastAsia="cs-CZ"/>
              </w:rPr>
              <w:t>Verejný obstarávateľ uzatvoril dodatok v rozpore so zákazom uvedeným v § 10a ods. 1 zákona o VO</w:t>
            </w:r>
          </w:p>
        </w:tc>
        <w:tc>
          <w:tcPr>
            <w:tcW w:w="3260" w:type="dxa"/>
            <w:shd w:val="clear" w:color="auto" w:fill="auto"/>
            <w:tcPrChange w:id="345" w:author="Autor">
              <w:tcPr>
                <w:tcW w:w="3260" w:type="dxa"/>
                <w:gridSpan w:val="2"/>
              </w:tcPr>
            </w:tcPrChange>
          </w:tcPr>
          <w:p w14:paraId="4581DD5D" w14:textId="77777777" w:rsidR="00605E88" w:rsidRPr="007C3E78" w:rsidRDefault="00605E88" w:rsidP="00D449BD">
            <w:pPr>
              <w:jc w:val="both"/>
              <w:rPr>
                <w:sz w:val="22"/>
                <w:szCs w:val="22"/>
                <w:lang w:eastAsia="cs-CZ"/>
              </w:rPr>
              <w:pPrChange w:id="346" w:author="Autor">
                <w:pPr/>
              </w:pPrChange>
            </w:pPr>
            <w:r w:rsidRPr="007C3E78">
              <w:rPr>
                <w:sz w:val="22"/>
                <w:szCs w:val="22"/>
                <w:lang w:eastAsia="cs-CZ"/>
              </w:rPr>
              <w:t>25 % z ceny zmluvy</w:t>
            </w:r>
          </w:p>
          <w:p w14:paraId="4581DD5E" w14:textId="77777777" w:rsidR="00605E88" w:rsidRPr="007C3E78" w:rsidRDefault="00605E88" w:rsidP="00D449BD">
            <w:pPr>
              <w:jc w:val="both"/>
              <w:rPr>
                <w:sz w:val="22"/>
                <w:szCs w:val="22"/>
                <w:lang w:eastAsia="cs-CZ"/>
              </w:rPr>
              <w:pPrChange w:id="347" w:author="Autor">
                <w:pPr/>
              </w:pPrChange>
            </w:pPr>
          </w:p>
          <w:p w14:paraId="4581DD5F" w14:textId="77777777" w:rsidR="00605E88" w:rsidRPr="007C3E78" w:rsidRDefault="00605E88" w:rsidP="00D449BD">
            <w:pPr>
              <w:jc w:val="both"/>
              <w:rPr>
                <w:sz w:val="22"/>
                <w:szCs w:val="22"/>
                <w:lang w:eastAsia="cs-CZ"/>
              </w:rPr>
              <w:pPrChange w:id="348" w:author="Autor">
                <w:pPr/>
              </w:pPrChange>
            </w:pPr>
            <w:r w:rsidRPr="007C3E78">
              <w:rPr>
                <w:sz w:val="22"/>
                <w:szCs w:val="22"/>
                <w:lang w:eastAsia="cs-CZ"/>
              </w:rPr>
              <w:t>plus</w:t>
            </w:r>
          </w:p>
          <w:p w14:paraId="4581DD60" w14:textId="77777777" w:rsidR="00605E88" w:rsidRPr="007C3E78" w:rsidRDefault="00605E88" w:rsidP="00D449BD">
            <w:pPr>
              <w:jc w:val="both"/>
              <w:rPr>
                <w:sz w:val="22"/>
                <w:szCs w:val="22"/>
                <w:lang w:eastAsia="cs-CZ"/>
              </w:rPr>
              <w:pPrChange w:id="349" w:author="Autor">
                <w:pPr/>
              </w:pPrChange>
            </w:pPr>
          </w:p>
          <w:p w14:paraId="4581DD61" w14:textId="77777777" w:rsidR="00605E88" w:rsidRPr="007C3E78" w:rsidRDefault="00605E88" w:rsidP="00D449BD">
            <w:pPr>
              <w:jc w:val="both"/>
              <w:rPr>
                <w:sz w:val="22"/>
                <w:szCs w:val="22"/>
                <w:lang w:eastAsia="cs-CZ"/>
              </w:rPr>
              <w:pPrChange w:id="350" w:author="Autor">
                <w:pPr/>
              </w:pPrChange>
            </w:pPr>
            <w:r w:rsidRPr="007C3E78">
              <w:rPr>
                <w:sz w:val="22"/>
                <w:szCs w:val="22"/>
                <w:lang w:eastAsia="cs-CZ"/>
              </w:rPr>
              <w:t>hodnota dodatočných výdavkov z plnenia zmluvy vychádzajúcich z podstatných zmien zmluvy</w:t>
            </w:r>
          </w:p>
        </w:tc>
      </w:tr>
      <w:tr w:rsidR="00605E88" w:rsidRPr="007C3E78" w14:paraId="4581DD6B"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51"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rPr>
          <w:trPrChange w:id="352" w:author="Autor">
            <w:trPr>
              <w:gridAfter w:val="0"/>
            </w:trPr>
          </w:trPrChange>
        </w:trPr>
        <w:tc>
          <w:tcPr>
            <w:tcW w:w="675" w:type="dxa"/>
            <w:shd w:val="clear" w:color="auto" w:fill="auto"/>
            <w:vAlign w:val="center"/>
            <w:tcPrChange w:id="353" w:author="Autor">
              <w:tcPr>
                <w:tcW w:w="675" w:type="dxa"/>
                <w:gridSpan w:val="2"/>
                <w:vAlign w:val="center"/>
              </w:tcPr>
            </w:tcPrChange>
          </w:tcPr>
          <w:p w14:paraId="4581DD63" w14:textId="6475910E" w:rsidR="00605E88" w:rsidRPr="007C3E78" w:rsidRDefault="003B3454" w:rsidP="00605E88">
            <w:pPr>
              <w:jc w:val="center"/>
              <w:rPr>
                <w:sz w:val="22"/>
                <w:szCs w:val="22"/>
                <w:lang w:eastAsia="cs-CZ"/>
              </w:rPr>
            </w:pPr>
            <w:del w:id="354" w:author="Autor">
              <w:r>
                <w:rPr>
                  <w:sz w:val="22"/>
                  <w:szCs w:val="22"/>
                  <w:lang w:eastAsia="cs-CZ"/>
                </w:rPr>
                <w:delText>23</w:delText>
              </w:r>
            </w:del>
            <w:ins w:id="355" w:author="Autor">
              <w:r w:rsidR="00605E88" w:rsidRPr="007C3E78">
                <w:rPr>
                  <w:sz w:val="22"/>
                  <w:szCs w:val="22"/>
                  <w:lang w:eastAsia="cs-CZ"/>
                </w:rPr>
                <w:t>2</w:t>
              </w:r>
              <w:r w:rsidR="00605E88">
                <w:rPr>
                  <w:sz w:val="22"/>
                  <w:szCs w:val="22"/>
                  <w:lang w:eastAsia="cs-CZ"/>
                </w:rPr>
                <w:t>4</w:t>
              </w:r>
            </w:ins>
          </w:p>
        </w:tc>
        <w:tc>
          <w:tcPr>
            <w:tcW w:w="3720" w:type="dxa"/>
            <w:shd w:val="clear" w:color="auto" w:fill="auto"/>
            <w:tcPrChange w:id="356" w:author="Autor">
              <w:tcPr>
                <w:tcW w:w="3720" w:type="dxa"/>
                <w:gridSpan w:val="2"/>
              </w:tcPr>
            </w:tcPrChange>
          </w:tcPr>
          <w:p w14:paraId="4581DD64" w14:textId="77777777" w:rsidR="00605E88" w:rsidRPr="007C3E78" w:rsidRDefault="00605E88" w:rsidP="00605E88">
            <w:pPr>
              <w:rPr>
                <w:sz w:val="22"/>
                <w:szCs w:val="22"/>
                <w:lang w:eastAsia="cs-CZ"/>
              </w:rPr>
            </w:pPr>
            <w:r w:rsidRPr="007C3E78">
              <w:rPr>
                <w:sz w:val="22"/>
                <w:szCs w:val="22"/>
                <w:lang w:eastAsia="cs-CZ"/>
              </w:rPr>
              <w:t>Zníženie rozsahu zákazky</w:t>
            </w:r>
          </w:p>
        </w:tc>
        <w:tc>
          <w:tcPr>
            <w:tcW w:w="6379" w:type="dxa"/>
            <w:shd w:val="clear" w:color="auto" w:fill="auto"/>
            <w:tcPrChange w:id="357" w:author="Autor">
              <w:tcPr>
                <w:tcW w:w="6379" w:type="dxa"/>
                <w:gridSpan w:val="2"/>
              </w:tcPr>
            </w:tcPrChange>
          </w:tcPr>
          <w:p w14:paraId="10777822" w14:textId="037E71EB" w:rsidR="00190AED" w:rsidRPr="00190AED" w:rsidRDefault="00190AED" w:rsidP="00190AED">
            <w:pPr>
              <w:jc w:val="both"/>
              <w:rPr>
                <w:ins w:id="358" w:author="Autor"/>
                <w:sz w:val="22"/>
                <w:szCs w:val="22"/>
                <w:lang w:eastAsia="cs-CZ"/>
              </w:rPr>
            </w:pPr>
            <w:r w:rsidRPr="00190AED">
              <w:rPr>
                <w:sz w:val="22"/>
                <w:szCs w:val="22"/>
                <w:lang w:eastAsia="cs-CZ"/>
              </w:rPr>
              <w:t>Zákazka bola zadaná v</w:t>
            </w:r>
            <w:del w:id="359" w:author="Autor">
              <w:r w:rsidR="003B3454">
                <w:rPr>
                  <w:sz w:val="22"/>
                  <w:szCs w:val="22"/>
                  <w:lang w:eastAsia="cs-CZ"/>
                </w:rPr>
                <w:delText> </w:delText>
              </w:r>
            </w:del>
            <w:ins w:id="360" w:author="Autor">
              <w:r w:rsidRPr="00190AED">
                <w:rPr>
                  <w:sz w:val="22"/>
                  <w:szCs w:val="22"/>
                  <w:lang w:eastAsia="cs-CZ"/>
                </w:rPr>
                <w:t xml:space="preserve"> </w:t>
              </w:r>
            </w:ins>
            <w:r w:rsidRPr="00190AED">
              <w:rPr>
                <w:sz w:val="22"/>
                <w:szCs w:val="22"/>
                <w:lang w:eastAsia="cs-CZ"/>
              </w:rPr>
              <w:t xml:space="preserve">súlade so </w:t>
            </w:r>
            <w:r w:rsidR="00483B10">
              <w:rPr>
                <w:sz w:val="22"/>
                <w:szCs w:val="22"/>
                <w:lang w:eastAsia="cs-CZ"/>
              </w:rPr>
              <w:t>zákonom o</w:t>
            </w:r>
            <w:del w:id="361" w:author="Autor">
              <w:r w:rsidR="003B3454">
                <w:rPr>
                  <w:sz w:val="22"/>
                  <w:szCs w:val="22"/>
                  <w:lang w:eastAsia="cs-CZ"/>
                </w:rPr>
                <w:delText> </w:delText>
              </w:r>
            </w:del>
            <w:ins w:id="362" w:author="Autor">
              <w:r w:rsidR="00483B10">
                <w:rPr>
                  <w:sz w:val="22"/>
                  <w:szCs w:val="22"/>
                  <w:lang w:eastAsia="cs-CZ"/>
                </w:rPr>
                <w:t xml:space="preserve"> </w:t>
              </w:r>
            </w:ins>
            <w:r w:rsidR="00483B10">
              <w:rPr>
                <w:sz w:val="22"/>
                <w:szCs w:val="22"/>
                <w:lang w:eastAsia="cs-CZ"/>
              </w:rPr>
              <w:t>VO</w:t>
            </w:r>
            <w:r w:rsidRPr="00190AED">
              <w:rPr>
                <w:sz w:val="22"/>
                <w:szCs w:val="22"/>
                <w:lang w:eastAsia="cs-CZ"/>
              </w:rPr>
              <w:t>, ale následne bol znížený rozsah zákazky</w:t>
            </w:r>
            <w:ins w:id="363" w:author="Autor">
              <w:r w:rsidRPr="00190AED">
                <w:rPr>
                  <w:sz w:val="22"/>
                  <w:szCs w:val="22"/>
                  <w:lang w:eastAsia="cs-CZ"/>
                </w:rPr>
                <w:t>, pričom zníženie rozsahu zákazky bolo podstatné.</w:t>
              </w:r>
            </w:ins>
          </w:p>
          <w:p w14:paraId="524872BD" w14:textId="77777777" w:rsidR="00190AED" w:rsidRPr="00190AED" w:rsidRDefault="00190AED" w:rsidP="00190AED">
            <w:pPr>
              <w:jc w:val="both"/>
              <w:rPr>
                <w:ins w:id="364" w:author="Autor"/>
                <w:sz w:val="22"/>
                <w:szCs w:val="22"/>
                <w:lang w:eastAsia="cs-CZ"/>
              </w:rPr>
            </w:pPr>
            <w:ins w:id="365" w:author="Autor">
              <w:r w:rsidRPr="00190AED">
                <w:rPr>
                  <w:sz w:val="22"/>
                  <w:szCs w:val="22"/>
                  <w:lang w:eastAsia="cs-CZ"/>
                </w:rPr>
                <w:t xml:space="preserve"> </w:t>
              </w:r>
            </w:ins>
          </w:p>
          <w:p w14:paraId="406693F4" w14:textId="77777777" w:rsidR="00190AED" w:rsidRPr="00190AED" w:rsidRDefault="00190AED" w:rsidP="00190AED">
            <w:pPr>
              <w:jc w:val="both"/>
              <w:rPr>
                <w:ins w:id="366" w:author="Autor"/>
                <w:sz w:val="22"/>
                <w:szCs w:val="22"/>
                <w:lang w:eastAsia="cs-CZ"/>
              </w:rPr>
            </w:pPr>
            <w:ins w:id="367" w:author="Autor">
              <w:r w:rsidRPr="00190AED">
                <w:rPr>
                  <w:sz w:val="22"/>
                  <w:szCs w:val="22"/>
                  <w:lang w:eastAsia="cs-CZ"/>
                </w:rPr>
                <w:t>Zníženie rozsahu zákazky nie je podstatné, ak je nižšie ako:</w:t>
              </w:r>
            </w:ins>
          </w:p>
          <w:p w14:paraId="3A46C292" w14:textId="77777777" w:rsidR="00190AED" w:rsidRPr="00190AED" w:rsidRDefault="00190AED" w:rsidP="00190AED">
            <w:pPr>
              <w:jc w:val="both"/>
              <w:rPr>
                <w:ins w:id="368" w:author="Autor"/>
                <w:sz w:val="22"/>
                <w:szCs w:val="22"/>
                <w:lang w:eastAsia="cs-CZ"/>
              </w:rPr>
            </w:pPr>
            <w:ins w:id="369" w:author="Autor">
              <w:r w:rsidRPr="00190AED">
                <w:rPr>
                  <w:sz w:val="22"/>
                  <w:szCs w:val="22"/>
                  <w:lang w:eastAsia="cs-CZ"/>
                </w:rPr>
                <w:t>1.</w:t>
              </w:r>
              <w:r w:rsidRPr="00190AED">
                <w:rPr>
                  <w:sz w:val="22"/>
                  <w:szCs w:val="22"/>
                  <w:lang w:eastAsia="cs-CZ"/>
                </w:rPr>
                <w:tab/>
                <w:t>10 % v prípade zákaziek na dodanie tovaru alebo poskytnutie služby a nižšie ako 15 % v prípade zákaziek na stavebné práce,</w:t>
              </w:r>
            </w:ins>
          </w:p>
          <w:p w14:paraId="47A32717" w14:textId="77777777" w:rsidR="00190AED" w:rsidRPr="00190AED" w:rsidRDefault="00190AED" w:rsidP="00190AED">
            <w:pPr>
              <w:jc w:val="both"/>
              <w:rPr>
                <w:ins w:id="370" w:author="Autor"/>
                <w:sz w:val="22"/>
                <w:szCs w:val="22"/>
                <w:lang w:eastAsia="cs-CZ"/>
              </w:rPr>
            </w:pPr>
            <w:ins w:id="371" w:author="Autor">
              <w:r w:rsidRPr="00190AED">
                <w:rPr>
                  <w:sz w:val="22"/>
                  <w:szCs w:val="22"/>
                  <w:lang w:eastAsia="cs-CZ"/>
                </w:rPr>
                <w:t>2.</w:t>
              </w:r>
              <w:r w:rsidRPr="00190AED">
                <w:rPr>
                  <w:sz w:val="22"/>
                  <w:szCs w:val="22"/>
                  <w:lang w:eastAsia="cs-CZ"/>
                </w:rPr>
                <w:tab/>
                <w:t>25% v prípade, ak potreba zníženia rozsahu zákazky vyplynula         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ins>
          </w:p>
          <w:p w14:paraId="591F8534" w14:textId="77777777" w:rsidR="00190AED" w:rsidRPr="00190AED" w:rsidRDefault="00190AED" w:rsidP="00190AED">
            <w:pPr>
              <w:jc w:val="both"/>
              <w:rPr>
                <w:ins w:id="372" w:author="Autor"/>
                <w:sz w:val="22"/>
                <w:szCs w:val="22"/>
                <w:lang w:eastAsia="cs-CZ"/>
              </w:rPr>
            </w:pPr>
            <w:ins w:id="373" w:author="Autor">
              <w:r w:rsidRPr="00190AED">
                <w:rPr>
                  <w:sz w:val="22"/>
                  <w:szCs w:val="22"/>
                  <w:lang w:eastAsia="cs-CZ"/>
                </w:rPr>
                <w:t xml:space="preserve"> </w:t>
              </w:r>
            </w:ins>
          </w:p>
          <w:p w14:paraId="4581DD65" w14:textId="294612A7" w:rsidR="00605E88" w:rsidRPr="007C3E78" w:rsidRDefault="00190AED" w:rsidP="00190AED">
            <w:pPr>
              <w:jc w:val="both"/>
              <w:rPr>
                <w:sz w:val="22"/>
                <w:szCs w:val="22"/>
                <w:lang w:eastAsia="cs-CZ"/>
              </w:rPr>
            </w:pPr>
            <w:ins w:id="374" w:author="Autor">
              <w:r w:rsidRPr="00190AED">
                <w:rPr>
                  <w:sz w:val="22"/>
                  <w:szCs w:val="22"/>
                  <w:lang w:eastAsia="cs-CZ"/>
                </w:rPr>
                <w:t>Zníženie rozsahu zákazky sa posudzuje vo väzbe na zmluvnú cenu</w:t>
              </w:r>
            </w:ins>
            <w:r w:rsidRPr="00190AED">
              <w:rPr>
                <w:sz w:val="22"/>
                <w:szCs w:val="22"/>
                <w:lang w:eastAsia="cs-CZ"/>
              </w:rPr>
              <w:t>.</w:t>
            </w:r>
          </w:p>
        </w:tc>
        <w:tc>
          <w:tcPr>
            <w:tcW w:w="3260" w:type="dxa"/>
            <w:shd w:val="clear" w:color="auto" w:fill="auto"/>
            <w:tcPrChange w:id="375" w:author="Autor">
              <w:tcPr>
                <w:tcW w:w="3260" w:type="dxa"/>
                <w:gridSpan w:val="2"/>
              </w:tcPr>
            </w:tcPrChange>
          </w:tcPr>
          <w:p w14:paraId="4581DD66" w14:textId="77777777" w:rsidR="00605E88" w:rsidRPr="007C3E78" w:rsidRDefault="00605E88" w:rsidP="00D449BD">
            <w:pPr>
              <w:jc w:val="both"/>
              <w:rPr>
                <w:sz w:val="22"/>
                <w:szCs w:val="22"/>
                <w:lang w:eastAsia="cs-CZ"/>
              </w:rPr>
              <w:pPrChange w:id="376" w:author="Autor">
                <w:pPr/>
              </w:pPrChange>
            </w:pPr>
            <w:r w:rsidRPr="007C3E78">
              <w:rPr>
                <w:sz w:val="22"/>
                <w:szCs w:val="22"/>
                <w:lang w:eastAsia="cs-CZ"/>
              </w:rPr>
              <w:t>Hodnota zníženia rozsahu</w:t>
            </w:r>
          </w:p>
          <w:p w14:paraId="4581DD67" w14:textId="77777777" w:rsidR="00605E88" w:rsidRPr="007C3E78" w:rsidRDefault="00605E88" w:rsidP="00D449BD">
            <w:pPr>
              <w:jc w:val="both"/>
              <w:rPr>
                <w:sz w:val="22"/>
                <w:szCs w:val="22"/>
                <w:lang w:eastAsia="cs-CZ"/>
              </w:rPr>
              <w:pPrChange w:id="377" w:author="Autor">
                <w:pPr/>
              </w:pPrChange>
            </w:pPr>
          </w:p>
          <w:p w14:paraId="4581DD68" w14:textId="77777777" w:rsidR="00605E88" w:rsidRPr="007C3E78" w:rsidRDefault="00605E88" w:rsidP="00D449BD">
            <w:pPr>
              <w:jc w:val="both"/>
              <w:rPr>
                <w:sz w:val="22"/>
                <w:szCs w:val="22"/>
                <w:lang w:eastAsia="cs-CZ"/>
              </w:rPr>
              <w:pPrChange w:id="378" w:author="Autor">
                <w:pPr/>
              </w:pPrChange>
            </w:pPr>
            <w:r w:rsidRPr="007C3E78">
              <w:rPr>
                <w:sz w:val="22"/>
                <w:szCs w:val="22"/>
                <w:lang w:eastAsia="cs-CZ"/>
              </w:rPr>
              <w:t>Plus</w:t>
            </w:r>
          </w:p>
          <w:p w14:paraId="4581DD69" w14:textId="77777777" w:rsidR="00605E88" w:rsidRPr="007C3E78" w:rsidRDefault="00605E88" w:rsidP="00D449BD">
            <w:pPr>
              <w:jc w:val="both"/>
              <w:rPr>
                <w:sz w:val="22"/>
                <w:szCs w:val="22"/>
                <w:lang w:eastAsia="cs-CZ"/>
              </w:rPr>
              <w:pPrChange w:id="379" w:author="Autor">
                <w:pPr/>
              </w:pPrChange>
            </w:pPr>
          </w:p>
          <w:p w14:paraId="4581DD6A" w14:textId="77777777" w:rsidR="00605E88" w:rsidRPr="007C3E78" w:rsidRDefault="00605E88" w:rsidP="00D449BD">
            <w:pPr>
              <w:jc w:val="both"/>
              <w:rPr>
                <w:sz w:val="22"/>
                <w:szCs w:val="22"/>
                <w:lang w:eastAsia="cs-CZ"/>
              </w:rPr>
              <w:pPrChange w:id="380" w:author="Autor">
                <w:pPr/>
              </w:pPrChange>
            </w:pPr>
            <w:r w:rsidRPr="007C3E78">
              <w:rPr>
                <w:sz w:val="22"/>
                <w:szCs w:val="22"/>
                <w:lang w:eastAsia="cs-CZ"/>
              </w:rPr>
              <w:t>25 % z hodnoty konečného rozsahu (iba ak zníženie v rozsahu zákazky je podstatné)</w:t>
            </w:r>
          </w:p>
        </w:tc>
      </w:tr>
      <w:tr w:rsidR="00605E88" w:rsidRPr="007C3E78" w14:paraId="4581DD74"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81"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rPr>
          <w:trPrChange w:id="382" w:author="Autor">
            <w:trPr>
              <w:gridAfter w:val="0"/>
            </w:trPr>
          </w:trPrChange>
        </w:trPr>
        <w:tc>
          <w:tcPr>
            <w:tcW w:w="675" w:type="dxa"/>
            <w:shd w:val="clear" w:color="auto" w:fill="auto"/>
            <w:vAlign w:val="center"/>
            <w:tcPrChange w:id="383" w:author="Autor">
              <w:tcPr>
                <w:tcW w:w="675" w:type="dxa"/>
                <w:gridSpan w:val="2"/>
                <w:vAlign w:val="center"/>
              </w:tcPr>
            </w:tcPrChange>
          </w:tcPr>
          <w:p w14:paraId="4581DD6C" w14:textId="24E5032A" w:rsidR="00605E88" w:rsidRPr="007C3E78" w:rsidRDefault="003B3454" w:rsidP="00605E88">
            <w:pPr>
              <w:jc w:val="center"/>
              <w:rPr>
                <w:sz w:val="22"/>
                <w:szCs w:val="22"/>
                <w:lang w:eastAsia="cs-CZ"/>
              </w:rPr>
            </w:pPr>
            <w:del w:id="384" w:author="Autor">
              <w:r>
                <w:rPr>
                  <w:sz w:val="22"/>
                  <w:szCs w:val="22"/>
                  <w:lang w:eastAsia="cs-CZ"/>
                </w:rPr>
                <w:delText>24</w:delText>
              </w:r>
            </w:del>
            <w:ins w:id="385" w:author="Autor">
              <w:r w:rsidR="00605E88" w:rsidRPr="007C3E78">
                <w:rPr>
                  <w:sz w:val="22"/>
                  <w:szCs w:val="22"/>
                  <w:lang w:eastAsia="cs-CZ"/>
                </w:rPr>
                <w:t>2</w:t>
              </w:r>
              <w:r w:rsidR="00605E88">
                <w:rPr>
                  <w:sz w:val="22"/>
                  <w:szCs w:val="22"/>
                  <w:lang w:eastAsia="cs-CZ"/>
                </w:rPr>
                <w:t>5</w:t>
              </w:r>
            </w:ins>
          </w:p>
        </w:tc>
        <w:tc>
          <w:tcPr>
            <w:tcW w:w="3720" w:type="dxa"/>
            <w:shd w:val="clear" w:color="auto" w:fill="auto"/>
            <w:tcPrChange w:id="386" w:author="Autor">
              <w:tcPr>
                <w:tcW w:w="3720" w:type="dxa"/>
                <w:gridSpan w:val="2"/>
              </w:tcPr>
            </w:tcPrChange>
          </w:tcPr>
          <w:p w14:paraId="00B71DFB" w14:textId="77777777" w:rsidR="00EA4E16" w:rsidRDefault="00605E88">
            <w:pPr>
              <w:ind w:left="34"/>
              <w:rPr>
                <w:del w:id="387" w:author="Auto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10"/>
            </w:r>
            <w:r w:rsidRPr="007C3E78">
              <w:rPr>
                <w:sz w:val="22"/>
                <w:szCs w:val="22"/>
                <w:lang w:eastAsia="cs-CZ"/>
              </w:rPr>
              <w:t>) bola zadaná bez použitia rokovacieho konania bez zverejnenia, resp. priameho rokovacieho konania,</w:t>
            </w:r>
          </w:p>
          <w:p w14:paraId="4581DD6E" w14:textId="71A358A0" w:rsidR="00605E88" w:rsidRPr="007C3E78" w:rsidRDefault="00605E88" w:rsidP="00D449BD">
            <w:pPr>
              <w:rPr>
                <w:sz w:val="22"/>
                <w:szCs w:val="22"/>
                <w:lang w:eastAsia="cs-CZ"/>
              </w:rPr>
              <w:pPrChange w:id="388" w:author="Autor">
                <w:pPr>
                  <w:numPr>
                    <w:numId w:val="3"/>
                  </w:numPr>
                  <w:ind w:left="720" w:hanging="360"/>
                  <w:jc w:val="both"/>
                </w:pPr>
              </w:pPrChange>
            </w:pPr>
            <w:r w:rsidRPr="007C3E78">
              <w:rPr>
                <w:sz w:val="22"/>
                <w:szCs w:val="22"/>
                <w:lang w:eastAsia="cs-CZ"/>
              </w:rPr>
              <w:t xml:space="preserve">a/alebo doplňujúce práce alebo služby boli zadané v rozpore s podmienkami uvedenými  v ustanovení § 58 písm. c) alebo i), </w:t>
            </w:r>
            <w:r w:rsidRPr="007C3E78">
              <w:rPr>
                <w:sz w:val="22"/>
                <w:szCs w:val="22"/>
                <w:vertAlign w:val="superscript"/>
                <w:lang w:eastAsia="cs-CZ"/>
              </w:rPr>
              <w:footnoteReference w:id="11"/>
            </w:r>
          </w:p>
        </w:tc>
        <w:tc>
          <w:tcPr>
            <w:tcW w:w="6379" w:type="dxa"/>
            <w:shd w:val="clear" w:color="auto" w:fill="auto"/>
            <w:tcPrChange w:id="389" w:author="Autor">
              <w:tcPr>
                <w:tcW w:w="6379" w:type="dxa"/>
                <w:gridSpan w:val="2"/>
              </w:tcPr>
            </w:tcPrChange>
          </w:tcPr>
          <w:p w14:paraId="4581DD6F" w14:textId="77777777" w:rsidR="00605E88" w:rsidRPr="007C3E78" w:rsidRDefault="00605E88" w:rsidP="00605E88">
            <w:pPr>
              <w:jc w:val="both"/>
              <w:rPr>
                <w:sz w:val="22"/>
                <w:szCs w:val="22"/>
                <w:lang w:eastAsia="cs-CZ"/>
              </w:rPr>
            </w:pPr>
            <w:r w:rsidRPr="007C3E78">
              <w:rPr>
                <w:sz w:val="22"/>
                <w:szCs w:val="22"/>
                <w:lang w:eastAsia="cs-CZ"/>
              </w:rPr>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p>
          <w:p w14:paraId="4581DD70" w14:textId="77777777" w:rsidR="00605E88" w:rsidRPr="007C3E78" w:rsidRDefault="00605E88" w:rsidP="00605E88">
            <w:pPr>
              <w:jc w:val="both"/>
              <w:rPr>
                <w:sz w:val="22"/>
                <w:szCs w:val="22"/>
                <w:lang w:eastAsia="cs-CZ"/>
              </w:rPr>
            </w:pPr>
          </w:p>
        </w:tc>
        <w:tc>
          <w:tcPr>
            <w:tcW w:w="3260" w:type="dxa"/>
            <w:shd w:val="clear" w:color="auto" w:fill="auto"/>
            <w:tcPrChange w:id="390" w:author="Autor">
              <w:tcPr>
                <w:tcW w:w="3260" w:type="dxa"/>
                <w:gridSpan w:val="2"/>
              </w:tcPr>
            </w:tcPrChange>
          </w:tcPr>
          <w:p w14:paraId="4581DD71" w14:textId="77777777" w:rsidR="00605E88" w:rsidRPr="007C3E78" w:rsidRDefault="00605E88" w:rsidP="00D449BD">
            <w:pPr>
              <w:jc w:val="both"/>
              <w:rPr>
                <w:sz w:val="22"/>
                <w:szCs w:val="22"/>
                <w:lang w:eastAsia="cs-CZ"/>
              </w:rPr>
              <w:pPrChange w:id="391" w:author="Autor">
                <w:pPr/>
              </w:pPrChange>
            </w:pPr>
            <w:r w:rsidRPr="007C3E78">
              <w:rPr>
                <w:sz w:val="22"/>
                <w:szCs w:val="22"/>
                <w:lang w:eastAsia="cs-CZ"/>
              </w:rPr>
              <w:t>100 % hodnoty dodatočnej zákazky</w:t>
            </w:r>
          </w:p>
          <w:p w14:paraId="4581DD72" w14:textId="77777777" w:rsidR="00605E88" w:rsidRPr="007C3E78" w:rsidRDefault="00605E88" w:rsidP="00D449BD">
            <w:pPr>
              <w:jc w:val="both"/>
              <w:rPr>
                <w:sz w:val="22"/>
                <w:szCs w:val="22"/>
                <w:lang w:eastAsia="cs-CZ"/>
              </w:rPr>
              <w:pPrChange w:id="392" w:author="Autor">
                <w:pPr/>
              </w:pPrChange>
            </w:pPr>
          </w:p>
          <w:p w14:paraId="4581DD73" w14:textId="0C05D0BF" w:rsidR="00605E88" w:rsidRPr="007C3E78" w:rsidRDefault="00605E88" w:rsidP="00D449BD">
            <w:pPr>
              <w:jc w:val="both"/>
              <w:rPr>
                <w:sz w:val="22"/>
                <w:szCs w:val="22"/>
                <w:lang w:eastAsia="cs-CZ"/>
              </w:rPr>
              <w:pPrChange w:id="393" w:author="Autor">
                <w:pPr/>
              </w:pPrChange>
            </w:pPr>
            <w:r w:rsidRPr="007C3E78">
              <w:rPr>
                <w:sz w:val="22"/>
                <w:szCs w:val="22"/>
                <w:lang w:eastAsia="cs-CZ"/>
              </w:rPr>
              <w:t xml:space="preserve">V prípade, že všetky dodatočné hodnoty prác/tovarov/služieb v dodatočných zákazkách nepresahujú 20 % z hodnoty pôvodnej zákazky a súčasne táto hodnota dodatočných zákaziek sama o sebe nepredstavuje hodnotu nadlimitnej zákazky, môže byť </w:t>
            </w:r>
            <w:del w:id="394" w:author="Autor">
              <w:r w:rsidR="003B3454">
                <w:rPr>
                  <w:sz w:val="22"/>
                  <w:szCs w:val="22"/>
                  <w:lang w:eastAsia="cs-CZ"/>
                </w:rPr>
                <w:delText>korekcia</w:delText>
              </w:r>
            </w:del>
            <w:ins w:id="395" w:author="Autor">
              <w:r>
                <w:rPr>
                  <w:sz w:val="22"/>
                  <w:szCs w:val="22"/>
                  <w:lang w:eastAsia="cs-CZ"/>
                </w:rPr>
                <w:t>finančná oprava</w:t>
              </w:r>
            </w:ins>
            <w:r w:rsidRPr="007C3E78">
              <w:rPr>
                <w:sz w:val="22"/>
                <w:szCs w:val="22"/>
                <w:lang w:eastAsia="cs-CZ"/>
              </w:rPr>
              <w:t xml:space="preserve"> znížená na  25 % z hodnoty dodatočnej/dodatočných zákaziek</w:t>
            </w:r>
          </w:p>
        </w:tc>
      </w:tr>
      <w:tr w:rsidR="00605E88" w:rsidRPr="007C3E78" w14:paraId="4581DD7A"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96"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rPr>
          <w:trPrChange w:id="397" w:author="Autor">
            <w:trPr>
              <w:gridAfter w:val="0"/>
            </w:trPr>
          </w:trPrChange>
        </w:trPr>
        <w:tc>
          <w:tcPr>
            <w:tcW w:w="675" w:type="dxa"/>
            <w:shd w:val="clear" w:color="auto" w:fill="auto"/>
            <w:vAlign w:val="center"/>
            <w:tcPrChange w:id="398" w:author="Autor">
              <w:tcPr>
                <w:tcW w:w="675" w:type="dxa"/>
                <w:gridSpan w:val="2"/>
                <w:vAlign w:val="center"/>
              </w:tcPr>
            </w:tcPrChange>
          </w:tcPr>
          <w:p w14:paraId="4581DD75" w14:textId="5625E975" w:rsidR="00605E88" w:rsidRPr="007C3E78" w:rsidRDefault="003B3454" w:rsidP="00605E88">
            <w:pPr>
              <w:jc w:val="center"/>
              <w:rPr>
                <w:sz w:val="22"/>
                <w:szCs w:val="22"/>
                <w:lang w:eastAsia="cs-CZ"/>
              </w:rPr>
            </w:pPr>
            <w:del w:id="399" w:author="Autor">
              <w:r>
                <w:rPr>
                  <w:sz w:val="22"/>
                  <w:szCs w:val="22"/>
                  <w:lang w:eastAsia="cs-CZ"/>
                </w:rPr>
                <w:delText>25</w:delText>
              </w:r>
            </w:del>
            <w:ins w:id="400" w:author="Autor">
              <w:r w:rsidR="00605E88">
                <w:rPr>
                  <w:sz w:val="22"/>
                  <w:szCs w:val="22"/>
                  <w:lang w:eastAsia="cs-CZ"/>
                </w:rPr>
                <w:t>26</w:t>
              </w:r>
            </w:ins>
          </w:p>
        </w:tc>
        <w:tc>
          <w:tcPr>
            <w:tcW w:w="3720" w:type="dxa"/>
            <w:shd w:val="clear" w:color="auto" w:fill="auto"/>
            <w:tcPrChange w:id="401" w:author="Autor">
              <w:tcPr>
                <w:tcW w:w="3720" w:type="dxa"/>
                <w:gridSpan w:val="2"/>
              </w:tcPr>
            </w:tcPrChange>
          </w:tcPr>
          <w:p w14:paraId="4581DD76" w14:textId="77777777" w:rsidR="00605E88" w:rsidRPr="007C3E78" w:rsidRDefault="00605E88" w:rsidP="00605E88">
            <w:pPr>
              <w:rPr>
                <w:sz w:val="22"/>
                <w:szCs w:val="22"/>
                <w:lang w:eastAsia="cs-CZ"/>
              </w:rPr>
            </w:pPr>
            <w:r w:rsidRPr="007C3E78">
              <w:rPr>
                <w:sz w:val="22"/>
                <w:szCs w:val="22"/>
                <w:lang w:eastAsia="cs-CZ"/>
              </w:rPr>
              <w:t>Porušenie povinnosti použiť pri verejnej súťaži, užšej súťaži alebo v rokovacom konaní so zverejnením elektronickú aukciu –nadlimitná,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12"/>
            </w:r>
            <w:r w:rsidRPr="007C3E78">
              <w:rPr>
                <w:sz w:val="22"/>
                <w:szCs w:val="22"/>
                <w:lang w:eastAsia="cs-CZ"/>
              </w:rPr>
              <w:t>)</w:t>
            </w:r>
          </w:p>
        </w:tc>
        <w:tc>
          <w:tcPr>
            <w:tcW w:w="6379" w:type="dxa"/>
            <w:shd w:val="clear" w:color="auto" w:fill="auto"/>
            <w:tcPrChange w:id="402" w:author="Autor">
              <w:tcPr>
                <w:tcW w:w="6379" w:type="dxa"/>
                <w:gridSpan w:val="2"/>
              </w:tcPr>
            </w:tcPrChange>
          </w:tcPr>
          <w:p w14:paraId="4581DD77" w14:textId="77777777" w:rsidR="00605E88" w:rsidRPr="007C3E78" w:rsidRDefault="00605E88" w:rsidP="00605E88">
            <w:pPr>
              <w:jc w:val="both"/>
              <w:rPr>
                <w:sz w:val="22"/>
                <w:szCs w:val="22"/>
                <w:lang w:eastAsia="cs-CZ"/>
              </w:rPr>
            </w:pPr>
            <w:r w:rsidRPr="007C3E78">
              <w:rPr>
                <w:sz w:val="22"/>
                <w:szCs w:val="22"/>
                <w:lang w:eastAsia="cs-CZ"/>
              </w:rPr>
              <w:t xml:space="preserve">Verejný obstarávateľ nepostupoval v súlade s § 43 ods. 3 zákona o VO keď pri verejnej nadlimitnej alebo podlimitnej súťaži na dodávku tovarov nepoužil pri zadaní zákazky elektronickú aukciu </w:t>
            </w:r>
          </w:p>
        </w:tc>
        <w:tc>
          <w:tcPr>
            <w:tcW w:w="3260" w:type="dxa"/>
            <w:shd w:val="clear" w:color="auto" w:fill="auto"/>
            <w:tcPrChange w:id="403" w:author="Autor">
              <w:tcPr>
                <w:tcW w:w="3260" w:type="dxa"/>
                <w:gridSpan w:val="2"/>
              </w:tcPr>
            </w:tcPrChange>
          </w:tcPr>
          <w:p w14:paraId="4581DD78" w14:textId="77777777" w:rsidR="00605E88" w:rsidRPr="007C3E78" w:rsidRDefault="00605E88" w:rsidP="00D449BD">
            <w:pPr>
              <w:jc w:val="both"/>
              <w:rPr>
                <w:sz w:val="22"/>
                <w:szCs w:val="22"/>
                <w:lang w:eastAsia="cs-CZ"/>
              </w:rPr>
              <w:pPrChange w:id="404" w:author="Autor">
                <w:pPr/>
              </w:pPrChange>
            </w:pPr>
            <w:r w:rsidRPr="007C3E78">
              <w:rPr>
                <w:sz w:val="22"/>
                <w:szCs w:val="22"/>
                <w:lang w:eastAsia="cs-CZ"/>
              </w:rPr>
              <w:t xml:space="preserve">10 %. </w:t>
            </w:r>
          </w:p>
          <w:p w14:paraId="4581DD79" w14:textId="77777777" w:rsidR="00605E88" w:rsidRPr="007C3E78" w:rsidRDefault="00605E88" w:rsidP="00D449BD">
            <w:pPr>
              <w:jc w:val="both"/>
              <w:rPr>
                <w:sz w:val="22"/>
                <w:szCs w:val="22"/>
                <w:lang w:eastAsia="cs-CZ"/>
              </w:rPr>
              <w:pPrChange w:id="405" w:author="Autor">
                <w:pPr/>
              </w:pPrChange>
            </w:pPr>
            <w:r w:rsidRPr="007C3E78">
              <w:rPr>
                <w:sz w:val="22"/>
                <w:szCs w:val="22"/>
                <w:lang w:eastAsia="cs-CZ"/>
              </w:rPr>
              <w:t>Táto sadzba môže byť znížená na 5 % podľa závažnosti</w:t>
            </w:r>
          </w:p>
        </w:tc>
      </w:tr>
      <w:tr w:rsidR="00EA4E16" w14:paraId="5B342247" w14:textId="77777777">
        <w:tblPrEx>
          <w:tblLook w:val="00A0" w:firstRow="1" w:lastRow="0" w:firstColumn="1" w:lastColumn="0" w:noHBand="0" w:noVBand="0"/>
        </w:tblPrEx>
        <w:trPr>
          <w:del w:id="406" w:author="Autor"/>
        </w:trPr>
        <w:tc>
          <w:tcPr>
            <w:tcW w:w="675" w:type="dxa"/>
            <w:vAlign w:val="center"/>
          </w:tcPr>
          <w:p w14:paraId="077A0A15" w14:textId="77777777" w:rsidR="00EA4E16" w:rsidRDefault="003B3454">
            <w:pPr>
              <w:jc w:val="center"/>
              <w:rPr>
                <w:del w:id="407" w:author="Autor"/>
                <w:sz w:val="22"/>
                <w:szCs w:val="22"/>
                <w:lang w:eastAsia="cs-CZ"/>
              </w:rPr>
            </w:pPr>
            <w:del w:id="408" w:author="Autor">
              <w:r>
                <w:rPr>
                  <w:sz w:val="22"/>
                  <w:szCs w:val="22"/>
                  <w:lang w:eastAsia="cs-CZ"/>
                </w:rPr>
                <w:delText>26</w:delText>
              </w:r>
            </w:del>
          </w:p>
        </w:tc>
        <w:tc>
          <w:tcPr>
            <w:tcW w:w="3720" w:type="dxa"/>
          </w:tcPr>
          <w:p w14:paraId="6FE177E1" w14:textId="77777777" w:rsidR="00EA4E16" w:rsidRDefault="003B3454">
            <w:pPr>
              <w:rPr>
                <w:del w:id="409" w:author="Autor"/>
                <w:sz w:val="22"/>
                <w:szCs w:val="22"/>
                <w:lang w:eastAsia="cs-CZ"/>
              </w:rPr>
            </w:pPr>
            <w:del w:id="410" w:author="Autor">
              <w:r>
                <w:rPr>
                  <w:sz w:val="22"/>
                  <w:szCs w:val="22"/>
                  <w:lang w:eastAsia="cs-CZ"/>
                </w:rPr>
                <w:delText>Porušenie povinnosti</w:delText>
              </w:r>
              <w:r>
                <w:rPr>
                  <w:rStyle w:val="Odkaznapoznmkupodiarou"/>
                  <w:sz w:val="22"/>
                  <w:szCs w:val="22"/>
                  <w:lang w:eastAsia="cs-CZ"/>
                </w:rPr>
                <w:footnoteReference w:id="13"/>
              </w:r>
              <w:r>
                <w:rPr>
                  <w:sz w:val="22"/>
                  <w:szCs w:val="22"/>
                  <w:lang w:eastAsia="cs-CZ"/>
                </w:rPr>
                <w:delText xml:space="preserve"> zadávať podlimitnú zákazku na nákup tovarov, stavebných prác alebo služieb, bežne dostupných na trhu, prostredníctvom elektronického trhoviska</w:delText>
              </w:r>
            </w:del>
          </w:p>
        </w:tc>
        <w:tc>
          <w:tcPr>
            <w:tcW w:w="6379" w:type="dxa"/>
          </w:tcPr>
          <w:p w14:paraId="37C0F20B" w14:textId="77777777" w:rsidR="00EA4E16" w:rsidRDefault="003B3454" w:rsidP="00242D58">
            <w:pPr>
              <w:jc w:val="both"/>
              <w:rPr>
                <w:del w:id="413" w:author="Autor"/>
                <w:color w:val="4B4B4B"/>
                <w:sz w:val="22"/>
                <w:szCs w:val="22"/>
              </w:rPr>
            </w:pPr>
            <w:del w:id="414" w:author="Autor">
              <w:r>
                <w:rPr>
                  <w:sz w:val="22"/>
                  <w:szCs w:val="22"/>
                  <w:lang w:eastAsia="cs-CZ"/>
                </w:rPr>
                <w:delText xml:space="preserve">Verejný obstarávateľ nepostupoval podľa </w:delText>
              </w:r>
              <w:r>
                <w:rPr>
                  <w:color w:val="4B4B4B"/>
                  <w:sz w:val="22"/>
                  <w:szCs w:val="22"/>
                </w:rPr>
                <w:delText xml:space="preserve">§ </w:delText>
              </w:r>
              <w:r w:rsidR="00242D58">
                <w:rPr>
                  <w:color w:val="4B4B4B"/>
                  <w:sz w:val="22"/>
                  <w:szCs w:val="22"/>
                </w:rPr>
                <w:delText>96</w:delText>
              </w:r>
              <w:r>
                <w:rPr>
                  <w:color w:val="4B4B4B"/>
                  <w:sz w:val="22"/>
                  <w:szCs w:val="22"/>
                </w:rPr>
                <w:delText xml:space="preserve"> zákona o VO, ak ide o dodanie tovaru, uskutočnenie stavebných prác alebo poskytnutie služby bežne dostupných na trhu, ale na obstarávanie použil postup podľa § 9 ods. 9 zákona o VO alebo postup podľa § 100 až 102 zákona o VO.</w:delText>
              </w:r>
            </w:del>
          </w:p>
        </w:tc>
        <w:tc>
          <w:tcPr>
            <w:tcW w:w="3260" w:type="dxa"/>
          </w:tcPr>
          <w:p w14:paraId="00125ADB" w14:textId="77777777" w:rsidR="00EA4E16" w:rsidRDefault="003B3454" w:rsidP="0088043C">
            <w:pPr>
              <w:rPr>
                <w:del w:id="415" w:author="Autor"/>
                <w:sz w:val="22"/>
                <w:szCs w:val="22"/>
                <w:lang w:eastAsia="cs-CZ"/>
              </w:rPr>
            </w:pPr>
            <w:del w:id="416" w:author="Autor">
              <w:r>
                <w:rPr>
                  <w:sz w:val="22"/>
                  <w:szCs w:val="22"/>
                  <w:lang w:eastAsia="cs-CZ"/>
                </w:rPr>
                <w:delText xml:space="preserve">5 % </w:delText>
              </w:r>
            </w:del>
          </w:p>
        </w:tc>
      </w:tr>
    </w:tbl>
    <w:p w14:paraId="68FBE1DD" w14:textId="77777777" w:rsidR="00B87212" w:rsidRDefault="00B87212">
      <w:pPr>
        <w:rPr>
          <w:del w:id="417" w:author="Autor"/>
          <w:sz w:val="22"/>
          <w:szCs w:val="22"/>
        </w:rPr>
      </w:pPr>
    </w:p>
    <w:p w14:paraId="2214B739" w14:textId="77777777" w:rsidR="004A5840" w:rsidRDefault="004A5840">
      <w:pPr>
        <w:rPr>
          <w:del w:id="418" w:author="Autor"/>
          <w:sz w:val="22"/>
          <w:szCs w:val="22"/>
        </w:rPr>
        <w:sectPr w:rsidR="004A5840" w:rsidSect="004A5840">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1417" w:left="1417" w:header="284" w:footer="708" w:gutter="0"/>
          <w:pgNumType w:start="1"/>
          <w:cols w:space="708"/>
          <w:titlePg/>
          <w:docGrid w:linePitch="360"/>
        </w:sectPr>
      </w:pPr>
    </w:p>
    <w:p w14:paraId="5EAB0D9A" w14:textId="0FC5DAAE" w:rsidR="00D707FE" w:rsidRDefault="00B87212">
      <w:pPr>
        <w:spacing w:after="200" w:line="276" w:lineRule="auto"/>
        <w:rPr>
          <w:ins w:id="419" w:author="Autor"/>
          <w:sz w:val="22"/>
          <w:szCs w:val="22"/>
        </w:rPr>
        <w:sectPr w:rsidR="00D707FE" w:rsidSect="009837BD">
          <w:footerReference w:type="default" r:id="rId14"/>
          <w:headerReference w:type="first" r:id="rId15"/>
          <w:footerReference w:type="first" r:id="rId16"/>
          <w:pgSz w:w="16838" w:h="11906" w:orient="landscape"/>
          <w:pgMar w:top="1417" w:right="1417" w:bottom="1417" w:left="1417" w:header="284" w:footer="708" w:gutter="0"/>
          <w:pgNumType w:start="1"/>
          <w:cols w:space="708"/>
          <w:titlePg/>
          <w:docGrid w:linePitch="360"/>
        </w:sectPr>
      </w:pPr>
      <w:del w:id="440" w:author="Autor">
        <w:r w:rsidRPr="007C3E78">
          <w:rPr>
            <w:sz w:val="22"/>
            <w:szCs w:val="22"/>
            <w:lang w:eastAsia="cs-CZ"/>
          </w:rPr>
          <w:delText>Určovanie</w:delText>
        </w:r>
      </w:del>
    </w:p>
    <w:p w14:paraId="45675D1B" w14:textId="7BEF591E" w:rsidR="00063BD3" w:rsidRPr="00D449BD" w:rsidRDefault="00063BD3" w:rsidP="00D449BD">
      <w:pPr>
        <w:spacing w:after="200" w:line="276" w:lineRule="auto"/>
        <w:jc w:val="both"/>
        <w:rPr>
          <w:sz w:val="22"/>
          <w:rPrChange w:id="441" w:author="Autor">
            <w:rPr>
              <w:b/>
              <w:sz w:val="22"/>
            </w:rPr>
          </w:rPrChange>
        </w:rPr>
        <w:pPrChange w:id="442" w:author="Autor">
          <w:pPr/>
        </w:pPrChange>
      </w:pPr>
      <w:ins w:id="443" w:author="Autor">
        <w:r w:rsidRPr="00063BD3">
          <w:rPr>
            <w:sz w:val="22"/>
            <w:szCs w:val="22"/>
          </w:rPr>
          <w:t xml:space="preserve">Táto Príloha </w:t>
        </w:r>
        <w:r w:rsidR="00263C37">
          <w:t>r</w:t>
        </w:r>
        <w:r w:rsidR="00263C37">
          <w:rPr>
            <w:szCs w:val="20"/>
          </w:rPr>
          <w:t>ozhodnutia o schválení žiadosti o poskytnutie nenávratného finančného príspevku</w:t>
        </w:r>
        <w:r w:rsidR="00263C37">
          <w:t xml:space="preserve"> </w:t>
        </w:r>
        <w:r w:rsidRPr="00063BD3">
          <w:rPr>
            <w:sz w:val="22"/>
            <w:szCs w:val="22"/>
          </w:rPr>
          <w:t>slúži na určovanie</w:t>
        </w:r>
      </w:ins>
      <w:r w:rsidRPr="00063BD3">
        <w:rPr>
          <w:sz w:val="22"/>
          <w:szCs w:val="22"/>
        </w:rPr>
        <w:t xml:space="preserve"> výšky vrátenia poskytnutého príspevku alebo jeho časti</w:t>
      </w:r>
      <w:ins w:id="444" w:author="Autor">
        <w:r w:rsidRPr="00063BD3">
          <w:rPr>
            <w:sz w:val="22"/>
            <w:szCs w:val="22"/>
          </w:rPr>
          <w:t>, alebo ex-ante finančné opravy</w:t>
        </w:r>
      </w:ins>
      <w:r w:rsidRPr="00063BD3">
        <w:rPr>
          <w:sz w:val="22"/>
          <w:szCs w:val="22"/>
        </w:rPr>
        <w:t xml:space="preserve"> v</w:t>
      </w:r>
      <w:del w:id="445" w:author="Autor">
        <w:r w:rsidR="00B87212" w:rsidRPr="007C3E78">
          <w:rPr>
            <w:sz w:val="22"/>
            <w:szCs w:val="22"/>
            <w:lang w:eastAsia="cs-CZ"/>
          </w:rPr>
          <w:delText> </w:delText>
        </w:r>
      </w:del>
      <w:ins w:id="446" w:author="Autor">
        <w:r w:rsidRPr="00063BD3">
          <w:rPr>
            <w:sz w:val="22"/>
            <w:szCs w:val="22"/>
          </w:rPr>
          <w:t xml:space="preserve"> </w:t>
        </w:r>
      </w:ins>
      <w:r w:rsidRPr="00063BD3">
        <w:rPr>
          <w:sz w:val="22"/>
          <w:szCs w:val="22"/>
        </w:rPr>
        <w:t>nadväznosti na zistené porušenie pravidiel a</w:t>
      </w:r>
      <w:del w:id="447" w:author="Autor">
        <w:r w:rsidR="00B87212" w:rsidRPr="007C3E78">
          <w:rPr>
            <w:sz w:val="22"/>
            <w:szCs w:val="22"/>
            <w:lang w:eastAsia="cs-CZ"/>
          </w:rPr>
          <w:delText> </w:delText>
        </w:r>
      </w:del>
      <w:ins w:id="448" w:author="Autor">
        <w:r w:rsidRPr="00063BD3">
          <w:rPr>
            <w:sz w:val="22"/>
            <w:szCs w:val="22"/>
          </w:rPr>
          <w:t xml:space="preserve"> </w:t>
        </w:r>
      </w:ins>
      <w:r w:rsidRPr="00063BD3">
        <w:rPr>
          <w:sz w:val="22"/>
          <w:szCs w:val="22"/>
        </w:rPr>
        <w:t>postupov verejného obstarávania v</w:t>
      </w:r>
      <w:r>
        <w:rPr>
          <w:sz w:val="22"/>
          <w:szCs w:val="22"/>
        </w:rPr>
        <w:t> </w:t>
      </w:r>
      <w:r w:rsidRPr="00063BD3">
        <w:rPr>
          <w:sz w:val="22"/>
          <w:szCs w:val="22"/>
        </w:rPr>
        <w:t>zmysle</w:t>
      </w:r>
      <w:r>
        <w:rPr>
          <w:sz w:val="22"/>
          <w:szCs w:val="22"/>
        </w:rPr>
        <w:t xml:space="preserve"> ZVO</w:t>
      </w:r>
      <w:r w:rsidRPr="00063BD3">
        <w:rPr>
          <w:sz w:val="22"/>
          <w:szCs w:val="22"/>
        </w:rPr>
        <w:t>.</w:t>
      </w:r>
      <w:ins w:id="449" w:author="Autor">
        <w:r w:rsidRPr="00063BD3">
          <w:rPr>
            <w:sz w:val="22"/>
            <w:szCs w:val="22"/>
          </w:rPr>
          <w:t xml:space="preserve"> </w:t>
        </w:r>
      </w:ins>
      <w:r w:rsidRPr="00063BD3">
        <w:rPr>
          <w:sz w:val="22"/>
          <w:szCs w:val="22"/>
        </w:rPr>
        <w:t xml:space="preserve"> </w:t>
      </w:r>
      <w:r w:rsidRPr="00D449BD">
        <w:rPr>
          <w:sz w:val="22"/>
          <w:rPrChange w:id="450" w:author="Autor">
            <w:rPr>
              <w:b/>
              <w:sz w:val="22"/>
            </w:rPr>
          </w:rPrChange>
        </w:rPr>
        <w:t xml:space="preserve">Všetky percentuálne sadzby sa týkajú prípadov, keď konkrétne porušenie </w:t>
      </w:r>
      <w:r w:rsidRPr="001D238C">
        <w:rPr>
          <w:b/>
          <w:sz w:val="22"/>
          <w:szCs w:val="22"/>
        </w:rPr>
        <w:t xml:space="preserve">malo alebo mohlo mať vplyv na výsledok </w:t>
      </w:r>
      <w:del w:id="451" w:author="Autor">
        <w:r w:rsidR="00B87212" w:rsidRPr="007C3E78">
          <w:rPr>
            <w:b/>
            <w:sz w:val="22"/>
            <w:szCs w:val="22"/>
            <w:lang w:eastAsia="cs-CZ"/>
          </w:rPr>
          <w:delText>verejného obstarávania</w:delText>
        </w:r>
      </w:del>
      <w:ins w:id="452" w:author="Autor">
        <w:r w:rsidRPr="001D238C">
          <w:rPr>
            <w:b/>
            <w:sz w:val="22"/>
            <w:szCs w:val="22"/>
          </w:rPr>
          <w:t>VO</w:t>
        </w:r>
      </w:ins>
      <w:r w:rsidRPr="00D449BD">
        <w:rPr>
          <w:sz w:val="22"/>
          <w:rPrChange w:id="453" w:author="Autor">
            <w:rPr>
              <w:b/>
              <w:sz w:val="22"/>
            </w:rPr>
          </w:rPrChange>
        </w:rPr>
        <w:t xml:space="preserve">. </w:t>
      </w:r>
    </w:p>
    <w:p w14:paraId="6A9DE8D8" w14:textId="23A6E012" w:rsidR="006A6F1A" w:rsidRDefault="00063BD3" w:rsidP="001D238C">
      <w:pPr>
        <w:spacing w:after="200" w:line="276" w:lineRule="auto"/>
        <w:jc w:val="both"/>
        <w:rPr>
          <w:ins w:id="454" w:author="Autor"/>
          <w:sz w:val="22"/>
          <w:szCs w:val="22"/>
        </w:rPr>
      </w:pPr>
      <w:ins w:id="455" w:author="Autor">
        <w:r w:rsidRPr="00063BD3">
          <w:rPr>
            <w:sz w:val="22"/>
            <w:szCs w:val="22"/>
          </w:rPr>
          <w:t xml:space="preserve">V prípade porušení pravidiel uvedených v Právnych predpisoch a/alebo Právnych dokumentov týkajúcich sa obstarávania zákaziek nespadajúcich pod </w:t>
        </w:r>
        <w:r w:rsidR="00010C27">
          <w:rPr>
            <w:sz w:val="22"/>
            <w:szCs w:val="22"/>
          </w:rPr>
          <w:t>Z</w:t>
        </w:r>
        <w:r w:rsidRPr="00063BD3">
          <w:rPr>
            <w:sz w:val="22"/>
            <w:szCs w:val="22"/>
          </w:rPr>
          <w:t>VO</w:t>
        </w:r>
        <w:r w:rsidR="009704E6">
          <w:rPr>
            <w:sz w:val="22"/>
            <w:szCs w:val="22"/>
          </w:rPr>
          <w:t xml:space="preserve"> </w:t>
        </w:r>
        <w:r w:rsidR="009704E6" w:rsidRPr="009704E6">
          <w:rPr>
            <w:sz w:val="22"/>
            <w:szCs w:val="22"/>
          </w:rPr>
          <w:t xml:space="preserve">(týka sa aj zákaziek zadávaných osobou, ktorej poskytne verejný obstarávateľ 50% a menej finančných prostriedkov na dodanie tovaru, uskutočnenie stavebných prác a poskytnutie služieb z NFP), </w:t>
        </w:r>
        <w:r w:rsidRPr="00063BD3">
          <w:rPr>
            <w:sz w:val="22"/>
            <w:szCs w:val="22"/>
          </w:rPr>
          <w:t>bude toto porušenie s ohľadom na uvedený zoznam priradené k obsahovo najbližšiemu porušeniu a na základe tohto zaradenia bude určená náležiaca finančná oprava. V prípade, že kontrolou bude zistené, že Prijímateľ nepostupoval pri obsta</w:t>
        </w:r>
        <w:r>
          <w:rPr>
            <w:sz w:val="22"/>
            <w:szCs w:val="22"/>
          </w:rPr>
          <w:t>rávaní zákazky podľa ZVO</w:t>
        </w:r>
        <w:r w:rsidRPr="00063BD3">
          <w:rPr>
            <w:sz w:val="22"/>
            <w:szCs w:val="22"/>
          </w:rPr>
          <w:t xml:space="preserve">,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w:t>
        </w:r>
        <w:r>
          <w:rPr>
            <w:sz w:val="22"/>
            <w:szCs w:val="22"/>
          </w:rPr>
          <w:t xml:space="preserve">ZVO </w:t>
        </w:r>
        <w:r w:rsidRPr="00063BD3">
          <w:rPr>
            <w:sz w:val="22"/>
            <w:szCs w:val="22"/>
          </w:rPr>
          <w:t>nie je možné priradiť k žiadnemu z porušení uvedených v tejto prílohe, zistenia nedostatkov by sa mali riešiť v súlade so zásadou proporcionalit</w:t>
        </w:r>
        <w:r>
          <w:rPr>
            <w:sz w:val="22"/>
            <w:szCs w:val="22"/>
          </w:rPr>
          <w:t xml:space="preserve">y a podľa možnosti analogicky </w:t>
        </w:r>
        <w:r w:rsidRPr="00063BD3">
          <w:rPr>
            <w:sz w:val="22"/>
            <w:szCs w:val="22"/>
          </w:rPr>
          <w:t xml:space="preserve">s typmi nedostatkov uvedenými v prílohe, pričom výška finančnej opravy sa určí vo výške 5, 10, 25 alebo 100 % z hodnoty zákazky a to podľa závažnosti porušenia.  </w:t>
        </w:r>
      </w:ins>
    </w:p>
    <w:p w14:paraId="1C248799" w14:textId="77777777" w:rsidR="006A6F1A" w:rsidRPr="007C3E78" w:rsidRDefault="006A6F1A" w:rsidP="006A6F1A">
      <w:pPr>
        <w:rPr>
          <w:sz w:val="22"/>
          <w:szCs w:val="22"/>
          <w:lang w:eastAsia="cs-CZ"/>
        </w:rPr>
      </w:pPr>
    </w:p>
    <w:p w14:paraId="4072CCCD" w14:textId="77777777" w:rsidR="006A6F1A" w:rsidRPr="007C3E78" w:rsidRDefault="006A6F1A" w:rsidP="006A6F1A">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Change w:id="456">
          <w:tblGrid>
            <w:gridCol w:w="113"/>
            <w:gridCol w:w="562"/>
            <w:gridCol w:w="113"/>
            <w:gridCol w:w="3607"/>
            <w:gridCol w:w="113"/>
            <w:gridCol w:w="6266"/>
            <w:gridCol w:w="113"/>
            <w:gridCol w:w="3147"/>
            <w:gridCol w:w="113"/>
          </w:tblGrid>
        </w:tblGridChange>
      </w:tblGrid>
      <w:tr w:rsidR="00D449BD" w:rsidRPr="007C3E78" w14:paraId="15A28479" w14:textId="77777777" w:rsidTr="00D449BD">
        <w:tc>
          <w:tcPr>
            <w:tcW w:w="675" w:type="dxa"/>
            <w:tcBorders>
              <w:bottom w:val="single" w:sz="4" w:space="0" w:color="auto"/>
            </w:tcBorders>
            <w:shd w:val="clear" w:color="auto" w:fill="95B3D7" w:themeFill="accent1" w:themeFillTint="99"/>
            <w:vAlign w:val="center"/>
          </w:tcPr>
          <w:p w14:paraId="0F27B49C" w14:textId="77777777" w:rsidR="006A6F1A" w:rsidRPr="007C3E78" w:rsidRDefault="006A6F1A" w:rsidP="006A6F1A">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014879E0" w14:textId="77777777" w:rsidR="006A6F1A" w:rsidRPr="007C3E78" w:rsidRDefault="006A6F1A" w:rsidP="006A6F1A">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95B3D7" w:themeFill="accent1" w:themeFillTint="99"/>
            <w:vAlign w:val="center"/>
          </w:tcPr>
          <w:p w14:paraId="54783880" w14:textId="77777777" w:rsidR="006A6F1A" w:rsidRPr="007C3E78" w:rsidRDefault="006A6F1A" w:rsidP="006A6F1A">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95B3D7" w:themeFill="accent1" w:themeFillTint="99"/>
            <w:vAlign w:val="center"/>
          </w:tcPr>
          <w:p w14:paraId="231C7433" w14:textId="77777777" w:rsidR="006A6F1A" w:rsidRPr="007C3E78" w:rsidRDefault="006A6F1A" w:rsidP="006A6F1A">
            <w:pPr>
              <w:jc w:val="center"/>
              <w:rPr>
                <w:b/>
                <w:sz w:val="22"/>
                <w:szCs w:val="22"/>
                <w:lang w:eastAsia="cs-CZ"/>
              </w:rPr>
            </w:pPr>
            <w:r w:rsidRPr="007C3E78">
              <w:rPr>
                <w:b/>
                <w:sz w:val="22"/>
                <w:szCs w:val="22"/>
                <w:lang w:eastAsia="cs-CZ"/>
              </w:rPr>
              <w:t xml:space="preserve">Výška finančnej opravy </w:t>
            </w:r>
          </w:p>
        </w:tc>
      </w:tr>
      <w:tr w:rsidR="006A6F1A" w:rsidRPr="007C3E78" w14:paraId="7EC8644D"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457"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458" w:author="Autor">
            <w:trPr>
              <w:gridAfter w:val="0"/>
            </w:trPr>
          </w:trPrChange>
        </w:trPr>
        <w:tc>
          <w:tcPr>
            <w:tcW w:w="14034" w:type="dxa"/>
            <w:gridSpan w:val="4"/>
            <w:shd w:val="clear" w:color="auto" w:fill="BFBFBF" w:themeFill="background1" w:themeFillShade="BF"/>
            <w:vAlign w:val="center"/>
            <w:tcPrChange w:id="459" w:author="Autor">
              <w:tcPr>
                <w:tcW w:w="14034" w:type="dxa"/>
                <w:gridSpan w:val="8"/>
                <w:shd w:val="clear" w:color="auto" w:fill="BFBFBF" w:themeFill="background1" w:themeFillShade="BF"/>
                <w:vAlign w:val="center"/>
              </w:tcPr>
            </w:tcPrChange>
          </w:tcPr>
          <w:p w14:paraId="16C0D56D" w14:textId="283AD3A7" w:rsidR="006A6F1A" w:rsidRPr="007C3E78" w:rsidRDefault="00B87212" w:rsidP="006A6F1A">
            <w:pPr>
              <w:jc w:val="center"/>
              <w:rPr>
                <w:b/>
                <w:sz w:val="22"/>
                <w:szCs w:val="22"/>
                <w:lang w:eastAsia="cs-CZ"/>
              </w:rPr>
            </w:pPr>
            <w:del w:id="460" w:author="Autor">
              <w:r w:rsidRPr="007C3E78">
                <w:rPr>
                  <w:b/>
                  <w:sz w:val="22"/>
                  <w:szCs w:val="22"/>
                  <w:lang w:eastAsia="cs-CZ"/>
                </w:rPr>
                <w:delText>Oznámenie o vyhlásení</w:delText>
              </w:r>
            </w:del>
            <w:ins w:id="461" w:author="Autor">
              <w:r w:rsidR="00E16F8E">
                <w:rPr>
                  <w:b/>
                  <w:sz w:val="22"/>
                  <w:szCs w:val="22"/>
                  <w:lang w:eastAsia="cs-CZ"/>
                </w:rPr>
                <w:t>V</w:t>
              </w:r>
              <w:r w:rsidR="006A6F1A" w:rsidRPr="007C3E78">
                <w:rPr>
                  <w:b/>
                  <w:sz w:val="22"/>
                  <w:szCs w:val="22"/>
                  <w:lang w:eastAsia="cs-CZ"/>
                </w:rPr>
                <w:t>yhlásen</w:t>
              </w:r>
              <w:r w:rsidR="00E16F8E">
                <w:rPr>
                  <w:b/>
                  <w:sz w:val="22"/>
                  <w:szCs w:val="22"/>
                  <w:lang w:eastAsia="cs-CZ"/>
                </w:rPr>
                <w:t>ie</w:t>
              </w:r>
            </w:ins>
            <w:r w:rsidR="006A6F1A" w:rsidRPr="007C3E78">
              <w:rPr>
                <w:b/>
                <w:sz w:val="22"/>
                <w:szCs w:val="22"/>
                <w:lang w:eastAsia="cs-CZ"/>
              </w:rPr>
              <w:t xml:space="preserve"> verejného obstarávania, špecifikácia v súťažných podkladoch</w:t>
            </w:r>
          </w:p>
        </w:tc>
      </w:tr>
      <w:tr w:rsidR="006A6F1A" w:rsidRPr="007C3E78" w14:paraId="500D195D"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462"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463" w:author="Autor">
            <w:trPr>
              <w:gridAfter w:val="0"/>
            </w:trPr>
          </w:trPrChange>
        </w:trPr>
        <w:tc>
          <w:tcPr>
            <w:tcW w:w="675" w:type="dxa"/>
            <w:shd w:val="clear" w:color="auto" w:fill="auto"/>
            <w:vAlign w:val="center"/>
            <w:tcPrChange w:id="464" w:author="Autor">
              <w:tcPr>
                <w:tcW w:w="675" w:type="dxa"/>
                <w:gridSpan w:val="2"/>
                <w:shd w:val="clear" w:color="auto" w:fill="auto"/>
                <w:vAlign w:val="center"/>
              </w:tcPr>
            </w:tcPrChange>
          </w:tcPr>
          <w:p w14:paraId="68BCD688" w14:textId="77777777" w:rsidR="006A6F1A" w:rsidRPr="007C3E78" w:rsidRDefault="006A6F1A" w:rsidP="00D449BD">
            <w:pPr>
              <w:jc w:val="both"/>
              <w:rPr>
                <w:sz w:val="22"/>
                <w:szCs w:val="22"/>
                <w:lang w:eastAsia="cs-CZ"/>
              </w:rPr>
              <w:pPrChange w:id="465" w:author="Autor">
                <w:pPr>
                  <w:jc w:val="center"/>
                </w:pPr>
              </w:pPrChange>
            </w:pPr>
            <w:r w:rsidRPr="007C3E78">
              <w:rPr>
                <w:sz w:val="22"/>
                <w:szCs w:val="22"/>
                <w:lang w:eastAsia="cs-CZ"/>
              </w:rPr>
              <w:t>1.</w:t>
            </w:r>
          </w:p>
        </w:tc>
        <w:tc>
          <w:tcPr>
            <w:tcW w:w="3720" w:type="dxa"/>
            <w:shd w:val="clear" w:color="auto" w:fill="auto"/>
            <w:tcPrChange w:id="466" w:author="Autor">
              <w:tcPr>
                <w:tcW w:w="3720" w:type="dxa"/>
                <w:gridSpan w:val="2"/>
                <w:shd w:val="clear" w:color="auto" w:fill="auto"/>
              </w:tcPr>
            </w:tcPrChange>
          </w:tcPr>
          <w:p w14:paraId="2F7F0349" w14:textId="73D67BF7" w:rsidR="006A6F1A" w:rsidRPr="007C3E78" w:rsidRDefault="006A6F1A" w:rsidP="00D449BD">
            <w:pPr>
              <w:jc w:val="both"/>
              <w:rPr>
                <w:sz w:val="22"/>
                <w:szCs w:val="22"/>
                <w:lang w:eastAsia="cs-CZ"/>
              </w:rPr>
              <w:pPrChange w:id="467" w:author="Autor">
                <w:pPr/>
              </w:pPrChange>
            </w:pPr>
            <w:r w:rsidRPr="007C3E78">
              <w:rPr>
                <w:sz w:val="22"/>
                <w:szCs w:val="22"/>
                <w:lang w:eastAsia="cs-CZ"/>
              </w:rPr>
              <w:t xml:space="preserve">Nedodržanie postupov zverejňovania zákazky v zmysle </w:t>
            </w:r>
            <w:del w:id="468" w:author="Autor">
              <w:r w:rsidR="00B87212" w:rsidRPr="007C3E78">
                <w:rPr>
                  <w:sz w:val="22"/>
                  <w:szCs w:val="22"/>
                  <w:lang w:eastAsia="cs-CZ"/>
                </w:rPr>
                <w:delText>zákona o VO</w:delText>
              </w:r>
            </w:del>
            <w:ins w:id="469" w:author="Autor">
              <w:r w:rsidR="00063BD3">
                <w:rPr>
                  <w:sz w:val="22"/>
                  <w:szCs w:val="22"/>
                  <w:lang w:eastAsia="cs-CZ"/>
                </w:rPr>
                <w:t>ZVO</w:t>
              </w:r>
            </w:ins>
            <w:r w:rsidRPr="007C3E78">
              <w:rPr>
                <w:sz w:val="22"/>
                <w:szCs w:val="22"/>
                <w:lang w:eastAsia="cs-CZ"/>
              </w:rPr>
              <w:t xml:space="preserve"> </w:t>
            </w:r>
          </w:p>
          <w:p w14:paraId="36ADE63B" w14:textId="77777777" w:rsidR="006A6F1A" w:rsidRPr="007C3E78" w:rsidRDefault="006A6F1A" w:rsidP="00D449BD">
            <w:pPr>
              <w:jc w:val="both"/>
              <w:rPr>
                <w:sz w:val="22"/>
                <w:szCs w:val="22"/>
                <w:lang w:eastAsia="cs-CZ"/>
              </w:rPr>
              <w:pPrChange w:id="470" w:author="Autor">
                <w:pPr/>
              </w:pPrChange>
            </w:pPr>
          </w:p>
        </w:tc>
        <w:tc>
          <w:tcPr>
            <w:tcW w:w="6379" w:type="dxa"/>
            <w:shd w:val="clear" w:color="auto" w:fill="auto"/>
            <w:tcPrChange w:id="471" w:author="Autor">
              <w:tcPr>
                <w:tcW w:w="6379" w:type="dxa"/>
                <w:gridSpan w:val="2"/>
                <w:shd w:val="clear" w:color="auto" w:fill="auto"/>
              </w:tcPr>
            </w:tcPrChange>
          </w:tcPr>
          <w:p w14:paraId="48662FB0" w14:textId="25B9C1D9" w:rsidR="006A6F1A" w:rsidRDefault="006A6F1A" w:rsidP="00020538">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4"/>
            </w:r>
            <w:r w:rsidRPr="007C3E78">
              <w:rPr>
                <w:sz w:val="22"/>
                <w:szCs w:val="22"/>
                <w:lang w:eastAsia="cs-CZ"/>
              </w:rPr>
              <w:t xml:space="preserve"> neposlal oznámenie o vyhlásení verejného obstarávania publikačnému úradu a úradu podľa § 2</w:t>
            </w:r>
            <w:r>
              <w:rPr>
                <w:sz w:val="22"/>
                <w:szCs w:val="22"/>
                <w:lang w:eastAsia="cs-CZ"/>
              </w:rPr>
              <w:t>7</w:t>
            </w:r>
            <w:r w:rsidRPr="007C3E78">
              <w:rPr>
                <w:sz w:val="22"/>
                <w:szCs w:val="22"/>
                <w:lang w:eastAsia="cs-CZ"/>
              </w:rPr>
              <w:t xml:space="preserve"> </w:t>
            </w:r>
            <w:r>
              <w:rPr>
                <w:sz w:val="22"/>
                <w:szCs w:val="22"/>
                <w:lang w:eastAsia="cs-CZ"/>
              </w:rPr>
              <w:t>Z</w:t>
            </w:r>
            <w:r w:rsidRPr="007C3E78">
              <w:rPr>
                <w:sz w:val="22"/>
                <w:szCs w:val="22"/>
                <w:lang w:eastAsia="cs-CZ"/>
              </w:rPr>
              <w:t xml:space="preserve">VO. </w:t>
            </w:r>
          </w:p>
          <w:p w14:paraId="624E60FF" w14:textId="499729D1" w:rsidR="004C147E" w:rsidRDefault="004C147E" w:rsidP="00D449BD">
            <w:pPr>
              <w:jc w:val="both"/>
              <w:rPr>
                <w:sz w:val="22"/>
                <w:szCs w:val="22"/>
                <w:lang w:eastAsia="cs-CZ"/>
              </w:rPr>
              <w:pPrChange w:id="472" w:author="Autor">
                <w:pPr/>
              </w:pPrChange>
            </w:pPr>
          </w:p>
          <w:p w14:paraId="472C2465" w14:textId="21E6C624" w:rsidR="004C147E" w:rsidRPr="007C3E78" w:rsidRDefault="004C147E" w:rsidP="00020538">
            <w:pPr>
              <w:jc w:val="both"/>
              <w:rPr>
                <w:ins w:id="473" w:author="Autor"/>
                <w:sz w:val="22"/>
                <w:szCs w:val="22"/>
                <w:lang w:eastAsia="cs-CZ"/>
              </w:rPr>
            </w:pPr>
            <w:ins w:id="474" w:author="Autor">
              <w:r w:rsidRPr="004C147E">
                <w:rPr>
                  <w:sz w:val="22"/>
                  <w:szCs w:val="22"/>
                  <w:lang w:eastAsia="cs-CZ"/>
                </w:rPr>
                <w:t xml:space="preserve">Verejný obstarávateľ neposlal výzvu na predkladanie ponúk </w:t>
              </w:r>
              <w:r>
                <w:rPr>
                  <w:sz w:val="22"/>
                  <w:szCs w:val="22"/>
                  <w:lang w:eastAsia="cs-CZ"/>
                </w:rPr>
                <w:t xml:space="preserve">na zverejnenie </w:t>
              </w:r>
              <w:r w:rsidRPr="004C147E">
                <w:rPr>
                  <w:sz w:val="22"/>
                  <w:szCs w:val="22"/>
                  <w:lang w:eastAsia="cs-CZ"/>
                </w:rPr>
                <w:t xml:space="preserve">do vestníka ÚVO </w:t>
              </w:r>
              <w:r>
                <w:rPr>
                  <w:sz w:val="22"/>
                  <w:szCs w:val="22"/>
                  <w:lang w:eastAsia="cs-CZ"/>
                </w:rPr>
                <w:t>v prípade podlimitnej zákazky bez využitia elektronického trhoviska</w:t>
              </w:r>
              <w:r w:rsidRPr="004C147E">
                <w:rPr>
                  <w:sz w:val="22"/>
                  <w:szCs w:val="22"/>
                  <w:lang w:eastAsia="cs-CZ"/>
                </w:rPr>
                <w:t>.</w:t>
              </w:r>
            </w:ins>
          </w:p>
          <w:p w14:paraId="13404D01" w14:textId="77777777" w:rsidR="006A6F1A" w:rsidRPr="007C3E78" w:rsidRDefault="006A6F1A" w:rsidP="001D238C">
            <w:pPr>
              <w:jc w:val="both"/>
              <w:rPr>
                <w:ins w:id="475" w:author="Autor"/>
                <w:sz w:val="22"/>
                <w:szCs w:val="22"/>
                <w:lang w:eastAsia="cs-CZ"/>
              </w:rPr>
            </w:pPr>
          </w:p>
          <w:p w14:paraId="24D6DF94" w14:textId="7F7931E9" w:rsidR="006A6F1A" w:rsidRPr="007C3E78" w:rsidRDefault="006A6F1A" w:rsidP="00020538">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w:t>
            </w:r>
            <w:r>
              <w:rPr>
                <w:sz w:val="22"/>
                <w:szCs w:val="22"/>
                <w:lang w:eastAsia="cs-CZ"/>
              </w:rPr>
              <w:t>Z</w:t>
            </w:r>
            <w:r w:rsidRPr="007C3E78">
              <w:rPr>
                <w:sz w:val="22"/>
                <w:szCs w:val="22"/>
                <w:lang w:eastAsia="cs-CZ"/>
              </w:rPr>
              <w:t xml:space="preserve">VO v zmysle § </w:t>
            </w:r>
            <w:r>
              <w:rPr>
                <w:sz w:val="22"/>
                <w:szCs w:val="22"/>
                <w:lang w:eastAsia="cs-CZ"/>
              </w:rPr>
              <w:t>10</w:t>
            </w:r>
            <w:r w:rsidRPr="007C3E78">
              <w:rPr>
                <w:sz w:val="22"/>
                <w:szCs w:val="22"/>
                <w:lang w:eastAsia="cs-CZ"/>
              </w:rPr>
              <w:t xml:space="preserve"> ods. 1, čo zároveň znamená nedodržanie postupov  povinnosti zverejňovania zákazky, nakoľko verejný obstarávateľ neaplikovaním zákonných postupov súčasne nedodrží povinnosť adekvátneho zverejnenia zadávania zákazky. Tieto prípady sú napr.: neoprávnenosť použitia výnimky zo </w:t>
            </w:r>
            <w:r>
              <w:rPr>
                <w:sz w:val="22"/>
                <w:szCs w:val="22"/>
                <w:lang w:eastAsia="cs-CZ"/>
              </w:rPr>
              <w:t xml:space="preserve">ZVO        </w:t>
            </w:r>
            <w:r w:rsidRPr="007C3E78">
              <w:rPr>
                <w:sz w:val="22"/>
                <w:szCs w:val="22"/>
                <w:lang w:eastAsia="cs-CZ"/>
              </w:rPr>
              <w:t xml:space="preserve">v zmysle § 1 ods. 2 až </w:t>
            </w:r>
            <w:del w:id="476" w:author="Autor">
              <w:r w:rsidR="00B87212">
                <w:rPr>
                  <w:sz w:val="22"/>
                  <w:szCs w:val="22"/>
                  <w:lang w:eastAsia="cs-CZ"/>
                </w:rPr>
                <w:delText>12</w:delText>
              </w:r>
            </w:del>
            <w:ins w:id="477" w:author="Autor">
              <w:r>
                <w:rPr>
                  <w:sz w:val="22"/>
                  <w:szCs w:val="22"/>
                  <w:lang w:eastAsia="cs-CZ"/>
                </w:rPr>
                <w:t>1</w:t>
              </w:r>
              <w:r w:rsidR="00020538">
                <w:rPr>
                  <w:sz w:val="22"/>
                  <w:szCs w:val="22"/>
                  <w:lang w:eastAsia="cs-CZ"/>
                </w:rPr>
                <w:t>3</w:t>
              </w:r>
            </w:ins>
            <w:r w:rsidRPr="007C3E78">
              <w:rPr>
                <w:sz w:val="22"/>
                <w:szCs w:val="22"/>
                <w:lang w:eastAsia="cs-CZ"/>
              </w:rPr>
              <w:t xml:space="preserve"> </w:t>
            </w:r>
            <w:r>
              <w:rPr>
                <w:sz w:val="22"/>
                <w:szCs w:val="22"/>
                <w:lang w:eastAsia="cs-CZ"/>
              </w:rPr>
              <w:t>ZVO</w:t>
            </w:r>
            <w:r w:rsidRPr="007C3E78">
              <w:rPr>
                <w:sz w:val="22"/>
                <w:szCs w:val="22"/>
                <w:lang w:eastAsia="cs-CZ"/>
              </w:rPr>
              <w:t xml:space="preserve">, uzavretie zmluvy priamym rokovacím konaním podľa § </w:t>
            </w:r>
            <w:r>
              <w:rPr>
                <w:sz w:val="22"/>
                <w:szCs w:val="22"/>
                <w:lang w:eastAsia="cs-CZ"/>
              </w:rPr>
              <w:t>81</w:t>
            </w:r>
            <w:r w:rsidRPr="007C3E78">
              <w:rPr>
                <w:sz w:val="22"/>
                <w:szCs w:val="22"/>
                <w:lang w:eastAsia="cs-CZ"/>
              </w:rPr>
              <w:t xml:space="preserve"> </w:t>
            </w:r>
            <w:r>
              <w:rPr>
                <w:sz w:val="22"/>
                <w:szCs w:val="22"/>
                <w:lang w:eastAsia="cs-CZ"/>
              </w:rPr>
              <w:t>ZVO</w:t>
            </w:r>
            <w:r w:rsidRPr="007C3E78">
              <w:rPr>
                <w:sz w:val="22"/>
                <w:szCs w:val="22"/>
                <w:lang w:eastAsia="cs-CZ"/>
              </w:rPr>
              <w:t xml:space="preserve"> bez splnenia podmienok na jeho použitie</w:t>
            </w:r>
            <w:del w:id="478" w:author="Autor">
              <w:r w:rsidR="00B87212">
                <w:rPr>
                  <w:sz w:val="22"/>
                  <w:szCs w:val="22"/>
                  <w:lang w:eastAsia="cs-CZ"/>
                </w:rPr>
                <w:delText xml:space="preserve"> alebo</w:delText>
              </w:r>
            </w:del>
            <w:ins w:id="479" w:author="Autor">
              <w:r w:rsidR="00020538">
                <w:rPr>
                  <w:sz w:val="22"/>
                  <w:szCs w:val="22"/>
                  <w:lang w:eastAsia="cs-CZ"/>
                </w:rPr>
                <w:t>,</w:t>
              </w:r>
            </w:ins>
            <w:r w:rsidR="00020538">
              <w:rPr>
                <w:sz w:val="22"/>
                <w:szCs w:val="22"/>
                <w:lang w:eastAsia="cs-CZ"/>
              </w:rPr>
              <w:t xml:space="preserve"> </w:t>
            </w:r>
            <w:r>
              <w:rPr>
                <w:sz w:val="22"/>
                <w:szCs w:val="22"/>
                <w:lang w:eastAsia="cs-CZ"/>
              </w:rPr>
              <w:t xml:space="preserve">nezverejnenie zákazky s nízkou hodnotou nad               </w:t>
            </w:r>
            <w:r w:rsidR="00D842D4">
              <w:rPr>
                <w:sz w:val="22"/>
                <w:szCs w:val="22"/>
                <w:lang w:eastAsia="cs-CZ"/>
              </w:rPr>
              <w:t>1</w:t>
            </w:r>
            <w:r>
              <w:rPr>
                <w:sz w:val="22"/>
                <w:szCs w:val="22"/>
                <w:lang w:eastAsia="cs-CZ"/>
              </w:rPr>
              <w:t>5 000 EUR na webovom sídle prijímateľa</w:t>
            </w:r>
            <w:r w:rsidR="00010C27" w:rsidRPr="00D65B46">
              <w:rPr>
                <w:sz w:val="22"/>
                <w:szCs w:val="22"/>
                <w:lang w:eastAsia="cs-CZ"/>
              </w:rPr>
              <w:t xml:space="preserve"> a nesplnenie si povinnosti zaslať informáciu o tomto</w:t>
            </w:r>
            <w:r w:rsidR="00010C27" w:rsidRPr="00AB2DF3">
              <w:rPr>
                <w:sz w:val="22"/>
                <w:szCs w:val="22"/>
                <w:lang w:eastAsia="cs-CZ"/>
              </w:rPr>
              <w:t xml:space="preserve"> zverejnení na osobitný mailový kontakt </w:t>
            </w:r>
            <w:del w:id="480" w:author="Autor">
              <w:r w:rsidR="00B87212">
                <w:rPr>
                  <w:sz w:val="22"/>
                  <w:szCs w:val="22"/>
                  <w:lang w:eastAsia="cs-CZ"/>
                </w:rPr>
                <w:delText>zakazkycko</w:delText>
              </w:r>
              <w:r w:rsidR="00B87212">
                <w:rPr>
                  <w:sz w:val="22"/>
                  <w:szCs w:val="22"/>
                  <w:lang w:val="en-US" w:eastAsia="cs-CZ"/>
                </w:rPr>
                <w:delText>@</w:delText>
              </w:r>
              <w:r w:rsidR="00B87212">
                <w:rPr>
                  <w:sz w:val="22"/>
                  <w:szCs w:val="22"/>
                  <w:lang w:eastAsia="cs-CZ"/>
                </w:rPr>
                <w:delText>vlada.gov.sk.</w:delText>
              </w:r>
              <w:r w:rsidR="00B87212" w:rsidRPr="007C3E78">
                <w:rPr>
                  <w:sz w:val="22"/>
                  <w:szCs w:val="22"/>
                  <w:lang w:eastAsia="cs-CZ"/>
                </w:rPr>
                <w:delText xml:space="preserve">   </w:delText>
              </w:r>
            </w:del>
            <w:ins w:id="481" w:author="Autor">
              <w:r w:rsidR="00F46A70">
                <w:rPr>
                  <w:rStyle w:val="Hypertextovprepojenie"/>
                  <w:sz w:val="22"/>
                  <w:szCs w:val="22"/>
                  <w:lang w:eastAsia="cs-CZ"/>
                </w:rPr>
                <w:fldChar w:fldCharType="begin"/>
              </w:r>
              <w:r w:rsidR="00F46A70">
                <w:rPr>
                  <w:rStyle w:val="Hypertextovprepojenie"/>
                  <w:sz w:val="22"/>
                  <w:szCs w:val="22"/>
                  <w:lang w:eastAsia="cs-CZ"/>
                </w:rPr>
                <w:instrText xml:space="preserve"> HYPERLINK "mailto:zakazkycko@vlada.gov.sk" </w:instrText>
              </w:r>
              <w:r w:rsidR="00F46A70">
                <w:rPr>
                  <w:rStyle w:val="Hypertextovprepojenie"/>
                  <w:sz w:val="22"/>
                  <w:szCs w:val="22"/>
                  <w:lang w:eastAsia="cs-CZ"/>
                </w:rPr>
                <w:fldChar w:fldCharType="separate"/>
              </w:r>
              <w:r w:rsidR="00010C27" w:rsidRPr="00AB2DF3">
                <w:rPr>
                  <w:rStyle w:val="Hypertextovprepojenie"/>
                  <w:sz w:val="22"/>
                  <w:szCs w:val="22"/>
                  <w:lang w:eastAsia="cs-CZ"/>
                </w:rPr>
                <w:t>zakazkycko</w:t>
              </w:r>
              <w:r w:rsidR="00010C27" w:rsidRPr="00AB2DF3">
                <w:rPr>
                  <w:rStyle w:val="Hypertextovprepojenie"/>
                  <w:sz w:val="22"/>
                  <w:szCs w:val="22"/>
                  <w:lang w:val="en-US" w:eastAsia="cs-CZ"/>
                </w:rPr>
                <w:t>@</w:t>
              </w:r>
              <w:r w:rsidR="00010C27" w:rsidRPr="00AB2DF3">
                <w:rPr>
                  <w:rStyle w:val="Hypertextovprepojenie"/>
                  <w:sz w:val="22"/>
                  <w:szCs w:val="22"/>
                  <w:lang w:eastAsia="cs-CZ"/>
                </w:rPr>
                <w:t>vlada.gov.sk</w:t>
              </w:r>
              <w:r w:rsidR="00F46A70">
                <w:rPr>
                  <w:rStyle w:val="Hypertextovprepojenie"/>
                  <w:sz w:val="22"/>
                  <w:szCs w:val="22"/>
                  <w:lang w:eastAsia="cs-CZ"/>
                </w:rPr>
                <w:fldChar w:fldCharType="end"/>
              </w:r>
              <w:r w:rsidR="003F0D36">
                <w:rPr>
                  <w:sz w:val="22"/>
                  <w:szCs w:val="22"/>
                  <w:lang w:eastAsia="cs-CZ"/>
                </w:rPr>
                <w:t xml:space="preserve"> </w:t>
              </w:r>
              <w:r w:rsidR="00020538">
                <w:rPr>
                  <w:sz w:val="22"/>
                  <w:szCs w:val="22"/>
                  <w:lang w:eastAsia="cs-CZ"/>
                </w:rPr>
                <w:t>alebo nezverejnenie zákazky nad 100 000 EUR vyhlásenej</w:t>
              </w:r>
              <w:r w:rsidR="00020538" w:rsidRPr="00020538">
                <w:rPr>
                  <w:sz w:val="22"/>
                  <w:szCs w:val="22"/>
                  <w:lang w:eastAsia="cs-CZ"/>
                </w:rPr>
                <w:t xml:space="preserve"> osobou, ktorej verejný obstarávateľ poskytne 50% a menej finančných prostriedkov na dodanie tovaru, uskutočnenie stavebných prác a poskytnutie služieb z nenávratného finančného príspevku</w:t>
              </w:r>
              <w:r w:rsidR="00020538">
                <w:rPr>
                  <w:sz w:val="22"/>
                  <w:szCs w:val="22"/>
                  <w:lang w:eastAsia="cs-CZ"/>
                </w:rPr>
                <w:t>.</w:t>
              </w:r>
            </w:ins>
          </w:p>
          <w:p w14:paraId="624BFDCA" w14:textId="77777777" w:rsidR="006A6F1A" w:rsidRPr="007C3E78" w:rsidRDefault="006A6F1A" w:rsidP="00020538">
            <w:pPr>
              <w:jc w:val="both"/>
              <w:rPr>
                <w:sz w:val="22"/>
                <w:szCs w:val="22"/>
                <w:lang w:eastAsia="cs-CZ"/>
              </w:rPr>
            </w:pPr>
          </w:p>
          <w:p w14:paraId="18542419" w14:textId="77777777" w:rsidR="006A6F1A" w:rsidRPr="007C3E78" w:rsidRDefault="006A6F1A" w:rsidP="00020538">
            <w:pPr>
              <w:jc w:val="both"/>
              <w:rPr>
                <w:sz w:val="22"/>
                <w:szCs w:val="22"/>
                <w:lang w:eastAsia="cs-CZ"/>
              </w:rPr>
            </w:pPr>
            <w:r w:rsidRPr="00AD6C47">
              <w:rPr>
                <w:sz w:val="22"/>
                <w:szCs w:val="22"/>
                <w:lang w:eastAsia="cs-CZ"/>
              </w:rPr>
              <w:t xml:space="preserve">Verejný obstarávateľ nesprávne </w:t>
            </w:r>
            <w:r>
              <w:rPr>
                <w:sz w:val="22"/>
                <w:szCs w:val="22"/>
                <w:lang w:eastAsia="cs-CZ"/>
              </w:rPr>
              <w:t>zaradil predmet zákazky pod služby uvedené v prílohe č. 1 k ZVO, na základe čoho nedodržal postupy zverejňovania</w:t>
            </w:r>
            <w:r w:rsidRPr="00AD6C47">
              <w:rPr>
                <w:sz w:val="22"/>
                <w:szCs w:val="22"/>
                <w:lang w:eastAsia="cs-CZ"/>
              </w:rPr>
              <w:t xml:space="preserve">. </w:t>
            </w:r>
          </w:p>
        </w:tc>
        <w:tc>
          <w:tcPr>
            <w:tcW w:w="3260" w:type="dxa"/>
            <w:shd w:val="clear" w:color="auto" w:fill="auto"/>
            <w:tcPrChange w:id="482" w:author="Autor">
              <w:tcPr>
                <w:tcW w:w="3260" w:type="dxa"/>
                <w:gridSpan w:val="2"/>
                <w:shd w:val="clear" w:color="auto" w:fill="auto"/>
              </w:tcPr>
            </w:tcPrChange>
          </w:tcPr>
          <w:p w14:paraId="6EF99444" w14:textId="77777777" w:rsidR="006A6F1A" w:rsidRPr="007C3E78" w:rsidRDefault="006A6F1A" w:rsidP="00D449BD">
            <w:pPr>
              <w:jc w:val="both"/>
              <w:rPr>
                <w:sz w:val="22"/>
                <w:szCs w:val="22"/>
                <w:lang w:eastAsia="cs-CZ"/>
              </w:rPr>
              <w:pPrChange w:id="483" w:author="Autor">
                <w:pPr/>
              </w:pPrChange>
            </w:pPr>
            <w:r w:rsidRPr="007C3E78">
              <w:rPr>
                <w:sz w:val="22"/>
                <w:szCs w:val="22"/>
                <w:lang w:eastAsia="cs-CZ"/>
              </w:rPr>
              <w:t>100 %</w:t>
            </w:r>
          </w:p>
          <w:p w14:paraId="77B9F5F4" w14:textId="77777777" w:rsidR="006A6F1A" w:rsidRPr="007C3E78" w:rsidRDefault="006A6F1A" w:rsidP="00D449BD">
            <w:pPr>
              <w:jc w:val="both"/>
              <w:rPr>
                <w:sz w:val="22"/>
                <w:szCs w:val="22"/>
                <w:lang w:eastAsia="cs-CZ"/>
              </w:rPr>
              <w:pPrChange w:id="484" w:author="Autor">
                <w:pPr/>
              </w:pPrChange>
            </w:pPr>
          </w:p>
          <w:p w14:paraId="341D7838" w14:textId="77777777" w:rsidR="006A6F1A" w:rsidRDefault="006A6F1A" w:rsidP="00D449BD">
            <w:pPr>
              <w:jc w:val="both"/>
              <w:rPr>
                <w:sz w:val="22"/>
                <w:szCs w:val="22"/>
                <w:lang w:eastAsia="cs-CZ"/>
              </w:rPr>
              <w:pPrChange w:id="485" w:author="Autor">
                <w:pPr/>
              </w:pPrChange>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Pr>
                <w:sz w:val="22"/>
                <w:szCs w:val="22"/>
                <w:lang w:eastAsia="cs-CZ"/>
              </w:rPr>
              <w:t>finančná oprava</w:t>
            </w:r>
            <w:r w:rsidRPr="007C3E78">
              <w:rPr>
                <w:sz w:val="22"/>
                <w:szCs w:val="22"/>
                <w:lang w:eastAsia="cs-CZ"/>
              </w:rPr>
              <w:t xml:space="preserve"> 25 %</w:t>
            </w:r>
            <w:r>
              <w:rPr>
                <w:sz w:val="22"/>
                <w:szCs w:val="22"/>
                <w:lang w:eastAsia="cs-CZ"/>
              </w:rPr>
              <w:t>.</w:t>
            </w:r>
          </w:p>
          <w:p w14:paraId="6999C971" w14:textId="77777777" w:rsidR="006A6F1A" w:rsidRDefault="006A6F1A" w:rsidP="00D449BD">
            <w:pPr>
              <w:jc w:val="both"/>
              <w:rPr>
                <w:sz w:val="22"/>
                <w:szCs w:val="22"/>
                <w:lang w:eastAsia="cs-CZ"/>
              </w:rPr>
              <w:pPrChange w:id="486" w:author="Autor">
                <w:pPr/>
              </w:pPrChange>
            </w:pPr>
          </w:p>
          <w:p w14:paraId="50FF4643" w14:textId="677CAF27" w:rsidR="006A6F1A" w:rsidRDefault="006A6F1A" w:rsidP="001D238C">
            <w:pPr>
              <w:jc w:val="both"/>
              <w:rPr>
                <w:ins w:id="487" w:author="Autor"/>
                <w:sz w:val="22"/>
                <w:szCs w:val="22"/>
                <w:lang w:eastAsia="cs-CZ"/>
              </w:rPr>
            </w:pPr>
            <w:r>
              <w:rPr>
                <w:sz w:val="22"/>
                <w:szCs w:val="22"/>
                <w:lang w:eastAsia="cs-CZ"/>
              </w:rPr>
              <w:t>Finančná oprava 25 % sa uplatní aj v prípade, že zákazka na poskytnutie služby bola nesprávne zaradená do prílohy č. 1 k zákonu o VO a malo ísť o nadlimitnú alebo podlimitnú zákazku, ale verejné obstarávanie bolo vyhlásené ako zákazka s nízkou hodnotou a korektne zverejnené na webovom sídle prijímateľa a</w:t>
            </w:r>
            <w:r w:rsidR="00020538">
              <w:rPr>
                <w:sz w:val="22"/>
                <w:szCs w:val="22"/>
                <w:lang w:eastAsia="cs-CZ"/>
              </w:rPr>
              <w:t> </w:t>
            </w:r>
            <w:ins w:id="488" w:author="Autor">
              <w:r w:rsidR="00020538">
                <w:rPr>
                  <w:sz w:val="22"/>
                  <w:szCs w:val="22"/>
                  <w:lang w:eastAsia="cs-CZ"/>
                </w:rPr>
                <w:t xml:space="preserve">informácia o zverejnení zaslaná </w:t>
              </w:r>
            </w:ins>
            <w:r w:rsidR="00020538">
              <w:rPr>
                <w:sz w:val="22"/>
                <w:szCs w:val="22"/>
                <w:lang w:eastAsia="cs-CZ"/>
              </w:rPr>
              <w:t xml:space="preserve">na </w:t>
            </w:r>
            <w:del w:id="489" w:author="Autor">
              <w:r w:rsidR="00B87212">
                <w:rPr>
                  <w:sz w:val="22"/>
                  <w:szCs w:val="22"/>
                  <w:lang w:eastAsia="cs-CZ"/>
                </w:rPr>
                <w:delText>osobitnom mailovom kontakte</w:delText>
              </w:r>
            </w:del>
            <w:ins w:id="490" w:author="Autor">
              <w:r>
                <w:rPr>
                  <w:sz w:val="22"/>
                  <w:szCs w:val="22"/>
                  <w:lang w:eastAsia="cs-CZ"/>
                </w:rPr>
                <w:t>mailov</w:t>
              </w:r>
              <w:r w:rsidR="00020538">
                <w:rPr>
                  <w:sz w:val="22"/>
                  <w:szCs w:val="22"/>
                  <w:lang w:eastAsia="cs-CZ"/>
                </w:rPr>
                <w:t>ý</w:t>
              </w:r>
              <w:r>
                <w:rPr>
                  <w:sz w:val="22"/>
                  <w:szCs w:val="22"/>
                  <w:lang w:eastAsia="cs-CZ"/>
                </w:rPr>
                <w:t xml:space="preserve"> kontakt</w:t>
              </w:r>
            </w:ins>
            <w:r>
              <w:rPr>
                <w:sz w:val="22"/>
                <w:szCs w:val="22"/>
                <w:lang w:eastAsia="cs-CZ"/>
              </w:rPr>
              <w:t xml:space="preserve"> </w:t>
            </w:r>
            <w:r w:rsidR="00F46A70">
              <w:rPr>
                <w:rStyle w:val="Hypertextovprepojenie"/>
                <w:sz w:val="22"/>
                <w:szCs w:val="22"/>
                <w:lang w:eastAsia="cs-CZ"/>
              </w:rPr>
              <w:fldChar w:fldCharType="begin"/>
            </w:r>
            <w:r w:rsidR="00F46A70">
              <w:rPr>
                <w:rStyle w:val="Hypertextovprepojenie"/>
                <w:sz w:val="22"/>
                <w:szCs w:val="22"/>
                <w:lang w:eastAsia="cs-CZ"/>
              </w:rPr>
              <w:instrText xml:space="preserve"> HYPERLINK "mailto:zakazkycko@vlada.gov.sk" </w:instrText>
            </w:r>
            <w:r w:rsidR="00F46A70">
              <w:rPr>
                <w:rStyle w:val="Hypertextovprepojenie"/>
                <w:sz w:val="22"/>
                <w:szCs w:val="22"/>
                <w:lang w:eastAsia="cs-CZ"/>
              </w:rPr>
              <w:fldChar w:fldCharType="separate"/>
            </w:r>
            <w:r w:rsidRPr="00FE3EE6">
              <w:rPr>
                <w:rStyle w:val="Hypertextovprepojenie"/>
                <w:sz w:val="22"/>
                <w:szCs w:val="22"/>
                <w:lang w:eastAsia="cs-CZ"/>
              </w:rPr>
              <w:t>zakazkycko</w:t>
            </w:r>
            <w:r w:rsidRPr="00FE3EE6">
              <w:rPr>
                <w:rStyle w:val="Hypertextovprepojenie"/>
                <w:sz w:val="22"/>
                <w:szCs w:val="22"/>
                <w:lang w:val="en-US" w:eastAsia="cs-CZ"/>
              </w:rPr>
              <w:t>@</w:t>
            </w:r>
            <w:r w:rsidRPr="00FE3EE6">
              <w:rPr>
                <w:rStyle w:val="Hypertextovprepojenie"/>
                <w:sz w:val="22"/>
                <w:szCs w:val="22"/>
                <w:lang w:eastAsia="cs-CZ"/>
              </w:rPr>
              <w:t>vlada.gov.sk</w:t>
            </w:r>
            <w:r w:rsidR="00F46A70">
              <w:rPr>
                <w:rStyle w:val="Hypertextovprepojenie"/>
                <w:sz w:val="22"/>
                <w:szCs w:val="22"/>
                <w:lang w:eastAsia="cs-CZ"/>
              </w:rPr>
              <w:fldChar w:fldCharType="end"/>
            </w:r>
            <w:r>
              <w:rPr>
                <w:sz w:val="22"/>
                <w:szCs w:val="22"/>
                <w:lang w:eastAsia="cs-CZ"/>
              </w:rPr>
              <w:t xml:space="preserve"> </w:t>
            </w:r>
          </w:p>
          <w:p w14:paraId="7AF8400C" w14:textId="77777777" w:rsidR="00020538" w:rsidRDefault="00020538" w:rsidP="001D238C">
            <w:pPr>
              <w:jc w:val="both"/>
              <w:rPr>
                <w:ins w:id="491" w:author="Autor"/>
                <w:sz w:val="22"/>
                <w:szCs w:val="22"/>
                <w:lang w:eastAsia="cs-CZ"/>
              </w:rPr>
            </w:pPr>
          </w:p>
          <w:p w14:paraId="4BD1F0BB" w14:textId="484CA31B" w:rsidR="00020538" w:rsidRPr="00D665F0" w:rsidRDefault="00020538" w:rsidP="00D449BD">
            <w:pPr>
              <w:jc w:val="both"/>
              <w:rPr>
                <w:sz w:val="22"/>
                <w:szCs w:val="22"/>
                <w:lang w:eastAsia="cs-CZ"/>
              </w:rPr>
              <w:pPrChange w:id="492" w:author="Autor">
                <w:pPr/>
              </w:pPrChange>
            </w:pPr>
            <w:ins w:id="493" w:author="Autor">
              <w:r>
                <w:rPr>
                  <w:sz w:val="22"/>
                  <w:szCs w:val="22"/>
                  <w:lang w:eastAsia="cs-CZ"/>
                </w:rPr>
                <w:t xml:space="preserve">Finančná oprava 25 % sa uplatní v prípade, ak </w:t>
              </w:r>
              <w:r w:rsidRPr="00020538">
                <w:rPr>
                  <w:sz w:val="22"/>
                  <w:szCs w:val="22"/>
                  <w:lang w:eastAsia="cs-CZ"/>
                </w:rPr>
                <w:t xml:space="preserve">prijímateľ zverejnil výzvu na predkladanie ponúk na svojom webovom sídle, ale nezaslal informáciu o tomto zverejnení na osobitný mailový kontakt </w:t>
              </w:r>
              <w:r w:rsidR="00F46A70">
                <w:rPr>
                  <w:rStyle w:val="Hypertextovprepojenie"/>
                  <w:sz w:val="22"/>
                  <w:szCs w:val="22"/>
                  <w:lang w:eastAsia="cs-CZ"/>
                </w:rPr>
                <w:fldChar w:fldCharType="begin"/>
              </w:r>
              <w:r w:rsidR="00F46A70">
                <w:rPr>
                  <w:rStyle w:val="Hypertextovprepojenie"/>
                  <w:sz w:val="22"/>
                  <w:szCs w:val="22"/>
                  <w:lang w:eastAsia="cs-CZ"/>
                </w:rPr>
                <w:instrText xml:space="preserve"> HYPERLINK "mailto:zakazkycko@vlada.gov.sk" </w:instrText>
              </w:r>
              <w:r w:rsidR="00F46A70">
                <w:rPr>
                  <w:rStyle w:val="Hypertextovprepojenie"/>
                  <w:sz w:val="22"/>
                  <w:szCs w:val="22"/>
                  <w:lang w:eastAsia="cs-CZ"/>
                </w:rPr>
                <w:fldChar w:fldCharType="separate"/>
              </w:r>
              <w:r w:rsidRPr="005A049B">
                <w:rPr>
                  <w:rStyle w:val="Hypertextovprepojenie"/>
                  <w:sz w:val="22"/>
                  <w:szCs w:val="22"/>
                  <w:lang w:eastAsia="cs-CZ"/>
                </w:rPr>
                <w:t>zakazkycko@vlada.gov.sk</w:t>
              </w:r>
              <w:r w:rsidR="00F46A70">
                <w:rPr>
                  <w:rStyle w:val="Hypertextovprepojenie"/>
                  <w:sz w:val="22"/>
                  <w:szCs w:val="22"/>
                  <w:lang w:eastAsia="cs-CZ"/>
                </w:rPr>
                <w:fldChar w:fldCharType="end"/>
              </w:r>
              <w:r>
                <w:rPr>
                  <w:sz w:val="22"/>
                  <w:szCs w:val="22"/>
                  <w:lang w:eastAsia="cs-CZ"/>
                </w:rPr>
                <w:t xml:space="preserve"> (týka sa zákaziek s nízkou hodnotou a zákaziek vyhlásených osobou, ktorej </w:t>
              </w:r>
              <w:r w:rsidRPr="00020538">
                <w:rPr>
                  <w:sz w:val="22"/>
                  <w:szCs w:val="22"/>
                  <w:lang w:eastAsia="cs-CZ"/>
                </w:rPr>
                <w:t xml:space="preserve">verejný obstarávateľ poskytne 50% a menej finančných prostriedkov </w:t>
              </w:r>
              <w:r>
                <w:rPr>
                  <w:sz w:val="22"/>
                  <w:szCs w:val="22"/>
                  <w:lang w:eastAsia="cs-CZ"/>
                </w:rPr>
                <w:t>z</w:t>
              </w:r>
              <w:r w:rsidR="00362F89">
                <w:rPr>
                  <w:sz w:val="22"/>
                  <w:szCs w:val="22"/>
                  <w:lang w:eastAsia="cs-CZ"/>
                </w:rPr>
                <w:t> </w:t>
              </w:r>
              <w:r>
                <w:rPr>
                  <w:sz w:val="22"/>
                  <w:szCs w:val="22"/>
                  <w:lang w:eastAsia="cs-CZ"/>
                </w:rPr>
                <w:t>NFP</w:t>
              </w:r>
              <w:r w:rsidR="00362F89">
                <w:rPr>
                  <w:sz w:val="22"/>
                  <w:szCs w:val="22"/>
                  <w:lang w:eastAsia="cs-CZ"/>
                </w:rPr>
                <w:t>)</w:t>
              </w:r>
              <w:r>
                <w:rPr>
                  <w:sz w:val="22"/>
                  <w:szCs w:val="22"/>
                  <w:lang w:eastAsia="cs-CZ"/>
                </w:rPr>
                <w:t>.</w:t>
              </w:r>
            </w:ins>
          </w:p>
        </w:tc>
      </w:tr>
      <w:tr w:rsidR="006A6F1A" w:rsidRPr="007C3E78" w14:paraId="28B32306"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494"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495" w:author="Autor">
            <w:trPr>
              <w:gridAfter w:val="0"/>
            </w:trPr>
          </w:trPrChange>
        </w:trPr>
        <w:tc>
          <w:tcPr>
            <w:tcW w:w="675" w:type="dxa"/>
            <w:shd w:val="clear" w:color="auto" w:fill="auto"/>
            <w:vAlign w:val="center"/>
            <w:tcPrChange w:id="496" w:author="Autor">
              <w:tcPr>
                <w:tcW w:w="675" w:type="dxa"/>
                <w:gridSpan w:val="2"/>
                <w:shd w:val="clear" w:color="auto" w:fill="auto"/>
                <w:vAlign w:val="center"/>
              </w:tcPr>
            </w:tcPrChange>
          </w:tcPr>
          <w:p w14:paraId="2192E00D" w14:textId="77777777" w:rsidR="006A6F1A" w:rsidRPr="007C3E78" w:rsidRDefault="006A6F1A" w:rsidP="00D449BD">
            <w:pPr>
              <w:jc w:val="both"/>
              <w:rPr>
                <w:sz w:val="22"/>
                <w:szCs w:val="22"/>
                <w:lang w:eastAsia="cs-CZ"/>
              </w:rPr>
              <w:pPrChange w:id="497" w:author="Autor">
                <w:pPr>
                  <w:jc w:val="center"/>
                </w:pPr>
              </w:pPrChange>
            </w:pPr>
            <w:r w:rsidRPr="007C3E78">
              <w:rPr>
                <w:sz w:val="22"/>
                <w:szCs w:val="22"/>
                <w:lang w:eastAsia="cs-CZ"/>
              </w:rPr>
              <w:t>2</w:t>
            </w:r>
          </w:p>
        </w:tc>
        <w:tc>
          <w:tcPr>
            <w:tcW w:w="3720" w:type="dxa"/>
            <w:shd w:val="clear" w:color="auto" w:fill="auto"/>
            <w:tcPrChange w:id="498" w:author="Autor">
              <w:tcPr>
                <w:tcW w:w="3720" w:type="dxa"/>
                <w:gridSpan w:val="2"/>
                <w:shd w:val="clear" w:color="auto" w:fill="auto"/>
              </w:tcPr>
            </w:tcPrChange>
          </w:tcPr>
          <w:p w14:paraId="1AAA0F58" w14:textId="77777777" w:rsidR="006A6F1A" w:rsidRPr="007C3E78" w:rsidRDefault="006A6F1A" w:rsidP="00D449BD">
            <w:pPr>
              <w:jc w:val="both"/>
              <w:rPr>
                <w:sz w:val="22"/>
                <w:szCs w:val="22"/>
                <w:lang w:eastAsia="cs-CZ"/>
              </w:rPr>
              <w:pPrChange w:id="499" w:author="Autor">
                <w:pPr/>
              </w:pPrChange>
            </w:pPr>
            <w:r w:rsidRPr="007C3E78">
              <w:rPr>
                <w:sz w:val="22"/>
                <w:szCs w:val="22"/>
                <w:lang w:eastAsia="cs-CZ"/>
              </w:rPr>
              <w:t>Nedovolené rozdelenie predmetu zákazky alebo nedovolené spájanie predmetov zákaziek</w:t>
            </w:r>
          </w:p>
        </w:tc>
        <w:tc>
          <w:tcPr>
            <w:tcW w:w="6379" w:type="dxa"/>
            <w:shd w:val="clear" w:color="auto" w:fill="auto"/>
            <w:tcPrChange w:id="500" w:author="Autor">
              <w:tcPr>
                <w:tcW w:w="6379" w:type="dxa"/>
                <w:gridSpan w:val="2"/>
                <w:shd w:val="clear" w:color="auto" w:fill="auto"/>
              </w:tcPr>
            </w:tcPrChange>
          </w:tcPr>
          <w:p w14:paraId="091B546D" w14:textId="77777777" w:rsidR="006A6F1A" w:rsidRPr="007C3E78" w:rsidRDefault="006A6F1A" w:rsidP="00020538">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w:t>
            </w:r>
            <w:r>
              <w:rPr>
                <w:sz w:val="22"/>
                <w:szCs w:val="22"/>
                <w:lang w:eastAsia="cs-CZ"/>
              </w:rPr>
              <w:t>ZVO</w:t>
            </w:r>
            <w:r w:rsidRPr="007C3E78">
              <w:rPr>
                <w:sz w:val="22"/>
                <w:szCs w:val="22"/>
                <w:lang w:eastAsia="cs-CZ"/>
              </w:rPr>
              <w:t xml:space="preserve">. </w:t>
            </w:r>
          </w:p>
          <w:p w14:paraId="78828893" w14:textId="77777777" w:rsidR="006A6F1A" w:rsidRPr="007C3E78" w:rsidRDefault="006A6F1A" w:rsidP="00020538">
            <w:pPr>
              <w:jc w:val="both"/>
              <w:rPr>
                <w:sz w:val="22"/>
                <w:szCs w:val="22"/>
                <w:lang w:eastAsia="cs-CZ"/>
              </w:rPr>
            </w:pPr>
          </w:p>
          <w:p w14:paraId="42BE6B55" w14:textId="0A155046" w:rsidR="006A6F1A" w:rsidRDefault="006A6F1A" w:rsidP="00020538">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1</w:t>
            </w:r>
            <w:r>
              <w:rPr>
                <w:sz w:val="22"/>
                <w:szCs w:val="22"/>
                <w:lang w:eastAsia="cs-CZ"/>
              </w:rPr>
              <w:t>6</w:t>
            </w:r>
            <w:r w:rsidRPr="007C3E78">
              <w:rPr>
                <w:sz w:val="22"/>
                <w:szCs w:val="22"/>
                <w:lang w:eastAsia="cs-CZ"/>
              </w:rPr>
              <w:t xml:space="preserve"> </w:t>
            </w:r>
            <w:r>
              <w:rPr>
                <w:sz w:val="22"/>
                <w:szCs w:val="22"/>
                <w:lang w:eastAsia="cs-CZ"/>
              </w:rPr>
              <w:t>Z</w:t>
            </w:r>
            <w:r w:rsidRPr="007C3E78">
              <w:rPr>
                <w:sz w:val="22"/>
                <w:szCs w:val="22"/>
                <w:lang w:eastAsia="cs-CZ"/>
              </w:rPr>
              <w:t xml:space="preserve">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w:t>
            </w:r>
            <w:r>
              <w:rPr>
                <w:sz w:val="22"/>
                <w:szCs w:val="22"/>
                <w:lang w:eastAsia="cs-CZ"/>
              </w:rPr>
              <w:t xml:space="preserve">      </w:t>
            </w:r>
            <w:r w:rsidRPr="007C3E78">
              <w:rPr>
                <w:sz w:val="22"/>
                <w:szCs w:val="22"/>
                <w:lang w:eastAsia="cs-CZ"/>
              </w:rPr>
              <w:t>2 zákazky</w:t>
            </w:r>
            <w:r>
              <w:rPr>
                <w:sz w:val="22"/>
                <w:szCs w:val="22"/>
                <w:lang w:eastAsia="cs-CZ"/>
              </w:rPr>
              <w:t xml:space="preserve"> s nízkou hodnotou</w:t>
            </w:r>
            <w:r w:rsidRPr="007C3E78">
              <w:rPr>
                <w:sz w:val="22"/>
                <w:szCs w:val="22"/>
                <w:lang w:eastAsia="cs-CZ"/>
              </w:rPr>
              <w:t>, čím sa vyhol postupu zadávania podlimitnej zákazky.</w:t>
            </w:r>
          </w:p>
          <w:p w14:paraId="6EB53AE9" w14:textId="3C9D5169" w:rsidR="003F0D36" w:rsidRDefault="003F0D36" w:rsidP="00020538">
            <w:pPr>
              <w:jc w:val="both"/>
              <w:rPr>
                <w:sz w:val="22"/>
                <w:szCs w:val="22"/>
                <w:lang w:eastAsia="cs-CZ"/>
              </w:rPr>
            </w:pPr>
          </w:p>
          <w:p w14:paraId="7A48F2CC" w14:textId="3F9195DF" w:rsidR="003F0D36" w:rsidRPr="007C3E78" w:rsidRDefault="003F0D36" w:rsidP="00020538">
            <w:pPr>
              <w:jc w:val="both"/>
              <w:rPr>
                <w:ins w:id="501" w:author="Autor"/>
                <w:sz w:val="22"/>
                <w:szCs w:val="22"/>
                <w:lang w:eastAsia="cs-CZ"/>
              </w:rPr>
            </w:pPr>
            <w:ins w:id="502" w:author="Autor">
              <w:r>
                <w:rPr>
                  <w:sz w:val="22"/>
                  <w:szCs w:val="22"/>
                  <w:lang w:eastAsia="cs-CZ"/>
                </w:rPr>
                <w:t xml:space="preserve">Verejný obstarávateľ porušil pravidlá podľa Metodického pokynu CKO č. 12 alebo Metodického pokynu CKO č. 14, keď namiesto zákazky zadávanej osobou, ktorej verejný obstarávateľ poskytol 50 % a menej finančných prostriedkov z NFP v hodnote nad 100 000 eur, realizoval 2 zákazky v hodnote do 100 000 eur, resp. namiesto zákazky s nízkou hodnotou nad 15 000 eur, realizoval 2 zákazky do 15 000 eur.   </w:t>
              </w:r>
            </w:ins>
          </w:p>
          <w:p w14:paraId="1E288681" w14:textId="77777777" w:rsidR="006A6F1A" w:rsidRPr="007C3E78" w:rsidRDefault="006A6F1A" w:rsidP="00020538">
            <w:pPr>
              <w:jc w:val="both"/>
              <w:rPr>
                <w:ins w:id="503" w:author="Autor"/>
                <w:sz w:val="22"/>
                <w:szCs w:val="22"/>
                <w:lang w:eastAsia="cs-CZ"/>
              </w:rPr>
            </w:pPr>
          </w:p>
          <w:p w14:paraId="13BCC88D" w14:textId="77777777" w:rsidR="006A6F1A" w:rsidRPr="007C3E78" w:rsidRDefault="006A6F1A" w:rsidP="00020538">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w:t>
            </w:r>
            <w:r>
              <w:rPr>
                <w:sz w:val="22"/>
                <w:szCs w:val="22"/>
                <w:lang w:eastAsia="cs-CZ"/>
              </w:rPr>
              <w:t>16</w:t>
            </w:r>
            <w:r w:rsidRPr="007C3E78">
              <w:rPr>
                <w:sz w:val="22"/>
                <w:szCs w:val="22"/>
                <w:lang w:eastAsia="cs-CZ"/>
              </w:rPr>
              <w:t xml:space="preserve">  </w:t>
            </w:r>
            <w:r>
              <w:rPr>
                <w:sz w:val="22"/>
                <w:szCs w:val="22"/>
                <w:lang w:eastAsia="cs-CZ"/>
              </w:rPr>
              <w:t>Z</w:t>
            </w:r>
            <w:r w:rsidRPr="007C3E78">
              <w:rPr>
                <w:sz w:val="22"/>
                <w:szCs w:val="22"/>
                <w:lang w:eastAsia="cs-CZ"/>
              </w:rPr>
              <w:t>VO, ak zákazku napr. na dodanie tovaru v nadlimitnom finančnom objeme zahrnul do podlimitnej zákazky na realizáciu stavebných prác, pričom dodávka predmetného tovaru by nebola nevyhnutná k realizácii týchto stavebných prác.</w:t>
            </w:r>
          </w:p>
          <w:p w14:paraId="4C6679DA" w14:textId="77777777" w:rsidR="006A6F1A" w:rsidRPr="007C3E78" w:rsidRDefault="006A6F1A" w:rsidP="00020538">
            <w:pPr>
              <w:jc w:val="both"/>
              <w:rPr>
                <w:sz w:val="22"/>
                <w:szCs w:val="22"/>
                <w:lang w:eastAsia="cs-CZ"/>
              </w:rPr>
            </w:pPr>
          </w:p>
          <w:p w14:paraId="125D759E" w14:textId="77777777" w:rsidR="006A6F1A" w:rsidRPr="007C3E78" w:rsidRDefault="006A6F1A" w:rsidP="00020538">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2675E493" w14:textId="77777777" w:rsidR="006A6F1A" w:rsidRPr="007C3E78" w:rsidRDefault="006A6F1A" w:rsidP="00D449BD">
            <w:pPr>
              <w:jc w:val="both"/>
              <w:rPr>
                <w:sz w:val="22"/>
                <w:szCs w:val="22"/>
                <w:lang w:eastAsia="cs-CZ"/>
              </w:rPr>
              <w:pPrChange w:id="504" w:author="Autor">
                <w:pPr/>
              </w:pPrChange>
            </w:pPr>
          </w:p>
        </w:tc>
        <w:tc>
          <w:tcPr>
            <w:tcW w:w="3260" w:type="dxa"/>
            <w:shd w:val="clear" w:color="auto" w:fill="auto"/>
            <w:tcPrChange w:id="505" w:author="Autor">
              <w:tcPr>
                <w:tcW w:w="3260" w:type="dxa"/>
                <w:gridSpan w:val="2"/>
                <w:shd w:val="clear" w:color="auto" w:fill="auto"/>
              </w:tcPr>
            </w:tcPrChange>
          </w:tcPr>
          <w:p w14:paraId="60254CDE" w14:textId="39ADA5F7" w:rsidR="003F0D36" w:rsidRPr="00AB2DF3" w:rsidRDefault="006A6F1A" w:rsidP="003F0D36">
            <w:pPr>
              <w:jc w:val="both"/>
              <w:rPr>
                <w:ins w:id="506" w:author="Autor"/>
                <w:sz w:val="22"/>
                <w:szCs w:val="22"/>
                <w:lang w:eastAsia="cs-CZ"/>
              </w:rPr>
            </w:pPr>
            <w:r w:rsidRPr="007C3E78">
              <w:rPr>
                <w:sz w:val="22"/>
                <w:szCs w:val="22"/>
                <w:lang w:eastAsia="cs-CZ"/>
              </w:rPr>
              <w:t>100 %  - vzťahuje sa na každú z rozdelených zákaziek</w:t>
            </w:r>
            <w:ins w:id="507" w:author="Autor">
              <w:r w:rsidR="003F0D36">
                <w:rPr>
                  <w:sz w:val="22"/>
                  <w:szCs w:val="22"/>
                  <w:lang w:eastAsia="cs-CZ"/>
                </w:rPr>
                <w:t>, ktorá nebola zverejnená pred uplynutím lehoty na predkladanie ponúk.</w:t>
              </w:r>
            </w:ins>
          </w:p>
          <w:p w14:paraId="13CE9B65" w14:textId="77777777" w:rsidR="006A6F1A" w:rsidRPr="007C3E78" w:rsidRDefault="006A6F1A" w:rsidP="00D449BD">
            <w:pPr>
              <w:jc w:val="both"/>
              <w:rPr>
                <w:sz w:val="22"/>
                <w:szCs w:val="22"/>
                <w:lang w:eastAsia="cs-CZ"/>
              </w:rPr>
              <w:pPrChange w:id="508" w:author="Autor">
                <w:pPr/>
              </w:pPrChange>
            </w:pPr>
          </w:p>
          <w:p w14:paraId="782C29CF" w14:textId="77777777" w:rsidR="006A6F1A" w:rsidRPr="007C3E78" w:rsidRDefault="006A6F1A" w:rsidP="00D449BD">
            <w:pPr>
              <w:jc w:val="both"/>
              <w:rPr>
                <w:sz w:val="22"/>
                <w:szCs w:val="22"/>
                <w:lang w:eastAsia="cs-CZ"/>
              </w:rPr>
              <w:pPrChange w:id="509" w:author="Autor">
                <w:pPr/>
              </w:pPrChange>
            </w:pPr>
          </w:p>
          <w:p w14:paraId="514CEC46" w14:textId="35586095" w:rsidR="006A6F1A" w:rsidRPr="007C3E78" w:rsidRDefault="006A6F1A" w:rsidP="00D449BD">
            <w:pPr>
              <w:jc w:val="both"/>
              <w:rPr>
                <w:sz w:val="22"/>
                <w:szCs w:val="22"/>
                <w:lang w:eastAsia="cs-CZ"/>
              </w:rPr>
              <w:pPrChange w:id="510" w:author="Autor">
                <w:pPr/>
              </w:pPrChange>
            </w:pPr>
            <w:r w:rsidRPr="007C3E78">
              <w:rPr>
                <w:sz w:val="22"/>
                <w:szCs w:val="22"/>
                <w:lang w:eastAsia="cs-CZ"/>
              </w:rPr>
              <w:t>25 % v prípade zákaziek</w:t>
            </w:r>
            <w:r>
              <w:rPr>
                <w:sz w:val="22"/>
                <w:szCs w:val="22"/>
                <w:lang w:eastAsia="cs-CZ"/>
              </w:rPr>
              <w:t>,</w:t>
            </w:r>
            <w:r w:rsidRPr="007C3E78">
              <w:rPr>
                <w:sz w:val="22"/>
                <w:szCs w:val="22"/>
                <w:lang w:eastAsia="cs-CZ"/>
              </w:rPr>
              <w:t xml:space="preserve"> v rámci ktorých bol obídený postup zadávania nadlimitnej zákazky (a teda v rámci nich nebolo zverejnené oznámenie o vyhlásení VO v úradnom vestníku EÚ), ale zadávanie zákazky bolo korektne zverejnené vo vestníku ÚVO</w:t>
            </w:r>
            <w:del w:id="511" w:author="Autor">
              <w:r w:rsidR="00B87212" w:rsidRPr="007C3E78">
                <w:rPr>
                  <w:sz w:val="22"/>
                  <w:szCs w:val="22"/>
                  <w:lang w:eastAsia="cs-CZ"/>
                </w:rPr>
                <w:delText>.</w:delText>
              </w:r>
            </w:del>
            <w:ins w:id="512" w:author="Autor">
              <w:r w:rsidR="003F0D36">
                <w:rPr>
                  <w:sz w:val="22"/>
                  <w:szCs w:val="22"/>
                  <w:lang w:eastAsia="cs-CZ"/>
                </w:rPr>
                <w:t xml:space="preserve">: </w:t>
              </w:r>
              <w:r w:rsidR="003F0D36" w:rsidRPr="007F025C">
                <w:rPr>
                  <w:sz w:val="22"/>
                  <w:szCs w:val="22"/>
                  <w:lang w:eastAsia="cs-CZ"/>
                </w:rPr>
                <w:t>v prípade zákaziek, v rámci ktorých bol obídený postup zadávania nadlimitnej alebo podlimitnej zákazky, ale zadávanie zákazky s nízkou hodnotou bolo korektne zverejnené na webovom sídle prijímateľa a informácia o zverejnení zaslaná na mailový kontakt zakazkycko@vlada.gov.sk;</w:t>
              </w:r>
            </w:ins>
            <w:r w:rsidRPr="007C3E78">
              <w:rPr>
                <w:sz w:val="22"/>
                <w:szCs w:val="22"/>
                <w:lang w:eastAsia="cs-CZ"/>
              </w:rPr>
              <w:t xml:space="preserve"> Uplatňuje sa na </w:t>
            </w:r>
            <w:r>
              <w:rPr>
                <w:sz w:val="22"/>
                <w:szCs w:val="22"/>
                <w:lang w:eastAsia="cs-CZ"/>
              </w:rPr>
              <w:t xml:space="preserve">takú </w:t>
            </w:r>
            <w:r w:rsidRPr="007C3E78">
              <w:rPr>
                <w:sz w:val="22"/>
                <w:szCs w:val="22"/>
                <w:lang w:eastAsia="cs-CZ"/>
              </w:rPr>
              <w:t>z rozdelených zákaziek</w:t>
            </w:r>
            <w:r>
              <w:rPr>
                <w:sz w:val="22"/>
                <w:szCs w:val="22"/>
                <w:lang w:eastAsia="cs-CZ"/>
              </w:rPr>
              <w:t>, v rámci ktorej bol nedovoleným rozdelením obídený prísnejší postup vo verejnom obstarávaní.</w:t>
            </w:r>
          </w:p>
          <w:p w14:paraId="0F111FDC" w14:textId="77777777" w:rsidR="006A6F1A" w:rsidRPr="007C3E78" w:rsidRDefault="006A6F1A" w:rsidP="00D449BD">
            <w:pPr>
              <w:jc w:val="both"/>
              <w:rPr>
                <w:sz w:val="22"/>
                <w:szCs w:val="22"/>
                <w:lang w:eastAsia="cs-CZ"/>
              </w:rPr>
              <w:pPrChange w:id="513" w:author="Autor">
                <w:pPr/>
              </w:pPrChange>
            </w:pPr>
          </w:p>
          <w:p w14:paraId="1EFFFA04" w14:textId="77777777" w:rsidR="006A6F1A" w:rsidRPr="007C3E78" w:rsidRDefault="006A6F1A" w:rsidP="00D449BD">
            <w:pPr>
              <w:jc w:val="both"/>
              <w:rPr>
                <w:sz w:val="22"/>
                <w:szCs w:val="22"/>
                <w:lang w:eastAsia="cs-CZ"/>
              </w:rPr>
              <w:pPrChange w:id="514" w:author="Autor">
                <w:pPr/>
              </w:pPrChange>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5D271CAE" w14:textId="77777777" w:rsidR="006A6F1A" w:rsidRPr="007C3E78" w:rsidRDefault="006A6F1A" w:rsidP="00D449BD">
            <w:pPr>
              <w:jc w:val="both"/>
              <w:rPr>
                <w:sz w:val="22"/>
                <w:szCs w:val="22"/>
                <w:lang w:eastAsia="cs-CZ"/>
              </w:rPr>
              <w:pPrChange w:id="515" w:author="Autor">
                <w:pPr/>
              </w:pPrChange>
            </w:pPr>
          </w:p>
          <w:p w14:paraId="40842603" w14:textId="1A7DFFCF" w:rsidR="006A6F1A" w:rsidRPr="007C3E78" w:rsidRDefault="006A6F1A" w:rsidP="00D449BD">
            <w:pPr>
              <w:jc w:val="both"/>
              <w:rPr>
                <w:sz w:val="22"/>
                <w:szCs w:val="22"/>
                <w:lang w:eastAsia="cs-CZ"/>
              </w:rPr>
              <w:pPrChange w:id="516" w:author="Autor">
                <w:pPr/>
              </w:pPrChange>
            </w:pPr>
            <w:r w:rsidRPr="007C3E78">
              <w:rPr>
                <w:sz w:val="22"/>
                <w:szCs w:val="22"/>
                <w:lang w:eastAsia="cs-CZ"/>
              </w:rPr>
              <w:t xml:space="preserve">10% </w:t>
            </w:r>
            <w:del w:id="517" w:author="Autor">
              <w:r w:rsidR="00B87212" w:rsidRPr="007C3E78">
                <w:rPr>
                  <w:sz w:val="22"/>
                  <w:szCs w:val="22"/>
                  <w:lang w:eastAsia="cs-CZ"/>
                </w:rPr>
                <w:delText>-</w:delText>
              </w:r>
            </w:del>
            <w:ins w:id="518" w:author="Autor">
              <w:r w:rsidR="00362F89">
                <w:rPr>
                  <w:sz w:val="22"/>
                  <w:szCs w:val="22"/>
                  <w:lang w:eastAsia="cs-CZ"/>
                </w:rPr>
                <w:t>sa uplatní</w:t>
              </w:r>
            </w:ins>
            <w:r w:rsidR="00362F89">
              <w:rPr>
                <w:sz w:val="22"/>
                <w:szCs w:val="22"/>
                <w:lang w:eastAsia="cs-CZ"/>
              </w:rPr>
              <w:t xml:space="preserve"> </w:t>
            </w:r>
            <w:r w:rsidRPr="007C3E78">
              <w:rPr>
                <w:sz w:val="22"/>
                <w:szCs w:val="22"/>
                <w:lang w:eastAsia="cs-CZ"/>
              </w:rPr>
              <w:t>v ostatných prípadoch nedovoleného spájania rôznorodých zákaziek</w:t>
            </w:r>
            <w:r>
              <w:rPr>
                <w:sz w:val="22"/>
                <w:szCs w:val="22"/>
                <w:lang w:eastAsia="cs-CZ"/>
              </w:rPr>
              <w:t>, ktoré mohlo obmedziť hospodársku súťaž</w:t>
            </w:r>
            <w:r w:rsidRPr="007C3E78">
              <w:rPr>
                <w:sz w:val="22"/>
                <w:szCs w:val="22"/>
                <w:lang w:eastAsia="cs-CZ"/>
              </w:rPr>
              <w:t xml:space="preserve">   </w:t>
            </w:r>
          </w:p>
        </w:tc>
      </w:tr>
      <w:tr w:rsidR="006A6F1A" w:rsidRPr="007C3E78" w14:paraId="512F98CA"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19"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520" w:author="Autor">
            <w:trPr>
              <w:gridAfter w:val="0"/>
            </w:trPr>
          </w:trPrChange>
        </w:trPr>
        <w:tc>
          <w:tcPr>
            <w:tcW w:w="675" w:type="dxa"/>
            <w:shd w:val="clear" w:color="auto" w:fill="auto"/>
            <w:vAlign w:val="center"/>
            <w:tcPrChange w:id="521" w:author="Autor">
              <w:tcPr>
                <w:tcW w:w="675" w:type="dxa"/>
                <w:gridSpan w:val="2"/>
                <w:shd w:val="clear" w:color="auto" w:fill="auto"/>
                <w:vAlign w:val="center"/>
              </w:tcPr>
            </w:tcPrChange>
          </w:tcPr>
          <w:p w14:paraId="7B53602A" w14:textId="77777777" w:rsidR="006A6F1A" w:rsidRPr="007C3E78" w:rsidRDefault="006A6F1A" w:rsidP="00D449BD">
            <w:pPr>
              <w:jc w:val="both"/>
              <w:rPr>
                <w:sz w:val="22"/>
                <w:szCs w:val="22"/>
                <w:lang w:eastAsia="cs-CZ"/>
              </w:rPr>
              <w:pPrChange w:id="522" w:author="Autor">
                <w:pPr>
                  <w:jc w:val="center"/>
                </w:pPr>
              </w:pPrChange>
            </w:pPr>
            <w:r w:rsidRPr="007C3E78">
              <w:rPr>
                <w:sz w:val="22"/>
                <w:szCs w:val="22"/>
                <w:lang w:eastAsia="cs-CZ"/>
              </w:rPr>
              <w:t>3</w:t>
            </w:r>
          </w:p>
        </w:tc>
        <w:tc>
          <w:tcPr>
            <w:tcW w:w="3720" w:type="dxa"/>
            <w:shd w:val="clear" w:color="auto" w:fill="auto"/>
            <w:tcPrChange w:id="523" w:author="Autor">
              <w:tcPr>
                <w:tcW w:w="3720" w:type="dxa"/>
                <w:gridSpan w:val="2"/>
                <w:shd w:val="clear" w:color="auto" w:fill="auto"/>
              </w:tcPr>
            </w:tcPrChange>
          </w:tcPr>
          <w:p w14:paraId="489D13EF" w14:textId="77777777" w:rsidR="006A6F1A" w:rsidRPr="007C3E78" w:rsidRDefault="006A6F1A" w:rsidP="00D449BD">
            <w:pPr>
              <w:jc w:val="both"/>
              <w:rPr>
                <w:sz w:val="22"/>
                <w:szCs w:val="22"/>
                <w:lang w:eastAsia="cs-CZ"/>
              </w:rPr>
              <w:pPrChange w:id="524" w:author="Autor">
                <w:pPr/>
              </w:pPrChange>
            </w:pPr>
            <w:r w:rsidRPr="007C3E78">
              <w:rPr>
                <w:sz w:val="22"/>
                <w:szCs w:val="22"/>
                <w:lang w:eastAsia="cs-CZ"/>
              </w:rPr>
              <w:t xml:space="preserve">Nedodržanie minimálnej zákonnej lehoty na predkladanie ponúk </w:t>
            </w:r>
          </w:p>
          <w:p w14:paraId="4D128839" w14:textId="77777777" w:rsidR="006A6F1A" w:rsidRPr="007C3E78" w:rsidRDefault="006A6F1A" w:rsidP="00D449BD">
            <w:pPr>
              <w:jc w:val="both"/>
              <w:rPr>
                <w:sz w:val="22"/>
                <w:szCs w:val="22"/>
                <w:lang w:eastAsia="cs-CZ"/>
              </w:rPr>
              <w:pPrChange w:id="525" w:author="Autor">
                <w:pPr/>
              </w:pPrChange>
            </w:pPr>
          </w:p>
          <w:p w14:paraId="5B00C8B9" w14:textId="77777777" w:rsidR="006A6F1A" w:rsidRPr="007C3E78" w:rsidRDefault="006A6F1A" w:rsidP="00D449BD">
            <w:pPr>
              <w:jc w:val="both"/>
              <w:rPr>
                <w:sz w:val="22"/>
                <w:szCs w:val="22"/>
                <w:lang w:eastAsia="cs-CZ"/>
              </w:rPr>
              <w:pPrChange w:id="526" w:author="Autor">
                <w:pPr/>
              </w:pPrChange>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15"/>
            </w:r>
          </w:p>
        </w:tc>
        <w:tc>
          <w:tcPr>
            <w:tcW w:w="6379" w:type="dxa"/>
            <w:shd w:val="clear" w:color="auto" w:fill="auto"/>
            <w:tcPrChange w:id="527" w:author="Autor">
              <w:tcPr>
                <w:tcW w:w="6379" w:type="dxa"/>
                <w:gridSpan w:val="2"/>
                <w:shd w:val="clear" w:color="auto" w:fill="auto"/>
              </w:tcPr>
            </w:tcPrChange>
          </w:tcPr>
          <w:p w14:paraId="48214F20" w14:textId="77777777" w:rsidR="006A6F1A" w:rsidRPr="007C3E78" w:rsidRDefault="006A6F1A" w:rsidP="00020538">
            <w:pPr>
              <w:jc w:val="both"/>
              <w:rPr>
                <w:sz w:val="22"/>
                <w:szCs w:val="22"/>
                <w:lang w:eastAsia="cs-CZ"/>
              </w:rPr>
            </w:pPr>
            <w:r w:rsidRPr="007C3E78">
              <w:rPr>
                <w:sz w:val="22"/>
                <w:szCs w:val="22"/>
                <w:lang w:eastAsia="cs-CZ"/>
              </w:rPr>
              <w:t>Lehota na predkladanie ponúk (alebo na predloženie žiadosti o účasť) bola kratšia ako limit ustanovený zákonom</w:t>
            </w:r>
            <w:r>
              <w:rPr>
                <w:sz w:val="22"/>
                <w:szCs w:val="22"/>
                <w:lang w:eastAsia="cs-CZ"/>
              </w:rPr>
              <w:t>.</w:t>
            </w:r>
          </w:p>
          <w:p w14:paraId="40E56A5F" w14:textId="77777777" w:rsidR="006A6F1A" w:rsidRPr="007C3E78" w:rsidRDefault="006A6F1A" w:rsidP="00020538">
            <w:pPr>
              <w:jc w:val="both"/>
              <w:rPr>
                <w:sz w:val="22"/>
                <w:szCs w:val="22"/>
                <w:lang w:eastAsia="cs-CZ"/>
              </w:rPr>
            </w:pPr>
          </w:p>
          <w:p w14:paraId="3C2E9FFE" w14:textId="77777777" w:rsidR="006A6F1A" w:rsidRPr="007C3E78" w:rsidRDefault="006A6F1A" w:rsidP="00020538">
            <w:pPr>
              <w:jc w:val="both"/>
              <w:rPr>
                <w:sz w:val="22"/>
                <w:szCs w:val="22"/>
                <w:lang w:eastAsia="cs-CZ"/>
              </w:rPr>
            </w:pPr>
            <w:r w:rsidRPr="007C3E78">
              <w:rPr>
                <w:sz w:val="22"/>
                <w:szCs w:val="22"/>
                <w:lang w:eastAsia="cs-CZ"/>
              </w:rPr>
              <w:t xml:space="preserve">Verejný obstarávateľ skrátil lehotu na predloženie ponúk v zmysle </w:t>
            </w:r>
            <w:r>
              <w:rPr>
                <w:sz w:val="22"/>
                <w:szCs w:val="22"/>
                <w:lang w:eastAsia="cs-CZ"/>
              </w:rPr>
              <w:t xml:space="preserve">                </w:t>
            </w:r>
            <w:r w:rsidRPr="007C3E78">
              <w:rPr>
                <w:sz w:val="22"/>
                <w:szCs w:val="22"/>
                <w:lang w:eastAsia="cs-CZ"/>
              </w:rPr>
              <w:t xml:space="preserve">§ </w:t>
            </w:r>
            <w:r>
              <w:rPr>
                <w:sz w:val="22"/>
                <w:szCs w:val="22"/>
                <w:lang w:eastAsia="cs-CZ"/>
              </w:rPr>
              <w:t>66</w:t>
            </w:r>
            <w:r w:rsidRPr="007C3E78">
              <w:rPr>
                <w:sz w:val="22"/>
                <w:szCs w:val="22"/>
                <w:lang w:eastAsia="cs-CZ"/>
              </w:rPr>
              <w:t xml:space="preserve"> ods. </w:t>
            </w:r>
            <w:r>
              <w:rPr>
                <w:sz w:val="22"/>
                <w:szCs w:val="22"/>
                <w:lang w:eastAsia="cs-CZ"/>
              </w:rPr>
              <w:t>2</w:t>
            </w:r>
            <w:r w:rsidRPr="007C3E78">
              <w:rPr>
                <w:sz w:val="22"/>
                <w:szCs w:val="22"/>
                <w:lang w:eastAsia="cs-CZ"/>
              </w:rPr>
              <w:t xml:space="preserve"> písm. b)</w:t>
            </w:r>
            <w:r>
              <w:rPr>
                <w:sz w:val="22"/>
                <w:szCs w:val="22"/>
                <w:lang w:eastAsia="cs-CZ"/>
              </w:rPr>
              <w:t xml:space="preserve"> ZVO</w:t>
            </w:r>
            <w:r w:rsidRPr="007C3E78">
              <w:rPr>
                <w:sz w:val="22"/>
                <w:szCs w:val="22"/>
                <w:lang w:eastAsia="cs-CZ"/>
              </w:rPr>
              <w:t xml:space="preserve">, avšak z dôvodu </w:t>
            </w:r>
            <w:r>
              <w:rPr>
                <w:sz w:val="22"/>
                <w:szCs w:val="22"/>
                <w:lang w:eastAsia="cs-CZ"/>
              </w:rPr>
              <w:t>ne</w:t>
            </w:r>
            <w:r w:rsidRPr="007C3E78">
              <w:rPr>
                <w:sz w:val="22"/>
                <w:szCs w:val="22"/>
                <w:lang w:eastAsia="cs-CZ"/>
              </w:rPr>
              <w:t xml:space="preserve">zverejnenia predbežného oznámenia </w:t>
            </w:r>
            <w:r>
              <w:rPr>
                <w:sz w:val="22"/>
                <w:szCs w:val="22"/>
                <w:lang w:eastAsia="cs-CZ"/>
              </w:rPr>
              <w:t xml:space="preserve">v lehotách uvedených v zákone </w:t>
            </w:r>
            <w:r w:rsidRPr="007C3E78">
              <w:rPr>
                <w:sz w:val="22"/>
                <w:szCs w:val="22"/>
                <w:lang w:eastAsia="cs-CZ"/>
              </w:rPr>
              <w:t>nebol oprávnený na toto skrátenie</w:t>
            </w:r>
            <w:r>
              <w:rPr>
                <w:sz w:val="22"/>
                <w:szCs w:val="22"/>
                <w:lang w:eastAsia="cs-CZ"/>
              </w:rPr>
              <w:t>.</w:t>
            </w:r>
          </w:p>
        </w:tc>
        <w:tc>
          <w:tcPr>
            <w:tcW w:w="3260" w:type="dxa"/>
            <w:shd w:val="clear" w:color="auto" w:fill="auto"/>
            <w:tcPrChange w:id="528" w:author="Autor">
              <w:tcPr>
                <w:tcW w:w="3260" w:type="dxa"/>
                <w:gridSpan w:val="2"/>
                <w:shd w:val="clear" w:color="auto" w:fill="auto"/>
              </w:tcPr>
            </w:tcPrChange>
          </w:tcPr>
          <w:p w14:paraId="63BCB92D" w14:textId="77777777" w:rsidR="006A6F1A" w:rsidRPr="007C3E78" w:rsidRDefault="006A6F1A" w:rsidP="00D449BD">
            <w:pPr>
              <w:jc w:val="both"/>
              <w:rPr>
                <w:sz w:val="22"/>
                <w:szCs w:val="22"/>
                <w:lang w:eastAsia="cs-CZ"/>
              </w:rPr>
              <w:pPrChange w:id="529" w:author="Autor">
                <w:pPr/>
              </w:pPrChange>
            </w:pPr>
            <w:r w:rsidRPr="007C3E78">
              <w:rPr>
                <w:sz w:val="22"/>
                <w:szCs w:val="22"/>
                <w:lang w:eastAsia="cs-CZ"/>
              </w:rPr>
              <w:t>25 % v prípade, že skrátenie lehoty bolo rovné alebo väčšie ako 50 % zo zákonnej lehoty</w:t>
            </w:r>
            <w:r>
              <w:rPr>
                <w:sz w:val="22"/>
                <w:szCs w:val="22"/>
                <w:lang w:eastAsia="cs-CZ"/>
              </w:rPr>
              <w:t>.</w:t>
            </w:r>
          </w:p>
          <w:p w14:paraId="5A18CE62" w14:textId="77777777" w:rsidR="006A6F1A" w:rsidRPr="007C3E78" w:rsidRDefault="006A6F1A" w:rsidP="00D449BD">
            <w:pPr>
              <w:jc w:val="both"/>
              <w:rPr>
                <w:sz w:val="22"/>
                <w:szCs w:val="22"/>
                <w:lang w:eastAsia="cs-CZ"/>
              </w:rPr>
              <w:pPrChange w:id="530" w:author="Autor">
                <w:pPr/>
              </w:pPrChange>
            </w:pPr>
          </w:p>
          <w:p w14:paraId="04B27A0B" w14:textId="77777777" w:rsidR="006A6F1A" w:rsidRPr="007C3E78" w:rsidRDefault="006A6F1A" w:rsidP="00D449BD">
            <w:pPr>
              <w:jc w:val="both"/>
              <w:rPr>
                <w:sz w:val="22"/>
                <w:szCs w:val="22"/>
                <w:lang w:eastAsia="cs-CZ"/>
              </w:rPr>
              <w:pPrChange w:id="531" w:author="Autor">
                <w:pPr/>
              </w:pPrChange>
            </w:pPr>
            <w:r w:rsidRPr="007C3E78">
              <w:rPr>
                <w:sz w:val="22"/>
                <w:szCs w:val="22"/>
                <w:lang w:eastAsia="cs-CZ"/>
              </w:rPr>
              <w:t>10 % v prípade že toto skrátenie bolo rovné alebo väčšie ako 30 % zo zákonnej lehoty</w:t>
            </w:r>
            <w:r>
              <w:rPr>
                <w:sz w:val="22"/>
                <w:szCs w:val="22"/>
                <w:lang w:eastAsia="cs-CZ"/>
              </w:rPr>
              <w:t>.</w:t>
            </w:r>
          </w:p>
          <w:p w14:paraId="4E00B5D0" w14:textId="77777777" w:rsidR="006A6F1A" w:rsidRPr="007C3E78" w:rsidRDefault="006A6F1A" w:rsidP="00D449BD">
            <w:pPr>
              <w:jc w:val="both"/>
              <w:rPr>
                <w:sz w:val="22"/>
                <w:szCs w:val="22"/>
                <w:lang w:eastAsia="cs-CZ"/>
              </w:rPr>
              <w:pPrChange w:id="532" w:author="Autor">
                <w:pPr/>
              </w:pPrChange>
            </w:pPr>
          </w:p>
          <w:p w14:paraId="0C4BC0C9" w14:textId="77777777" w:rsidR="006A6F1A" w:rsidRPr="007C3E78" w:rsidRDefault="006A6F1A" w:rsidP="00D449BD">
            <w:pPr>
              <w:jc w:val="both"/>
              <w:rPr>
                <w:sz w:val="22"/>
                <w:szCs w:val="22"/>
                <w:lang w:eastAsia="cs-CZ"/>
              </w:rPr>
              <w:pPrChange w:id="533" w:author="Autor">
                <w:pPr/>
              </w:pPrChange>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Pr>
                <w:sz w:val="22"/>
                <w:szCs w:val="22"/>
                <w:lang w:eastAsia="cs-CZ"/>
              </w:rPr>
              <w:t>finančnej opravy</w:t>
            </w:r>
            <w:r w:rsidRPr="007C3E78">
              <w:rPr>
                <w:sz w:val="22"/>
                <w:szCs w:val="22"/>
                <w:lang w:eastAsia="cs-CZ"/>
              </w:rPr>
              <w:t>.</w:t>
            </w:r>
          </w:p>
        </w:tc>
      </w:tr>
      <w:tr w:rsidR="006A6F1A" w:rsidRPr="007C3E78" w14:paraId="325CFBD2"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34"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535" w:author="Autor">
            <w:trPr>
              <w:gridAfter w:val="0"/>
            </w:trPr>
          </w:trPrChange>
        </w:trPr>
        <w:tc>
          <w:tcPr>
            <w:tcW w:w="675" w:type="dxa"/>
            <w:shd w:val="clear" w:color="auto" w:fill="auto"/>
            <w:vAlign w:val="center"/>
            <w:tcPrChange w:id="536" w:author="Autor">
              <w:tcPr>
                <w:tcW w:w="675" w:type="dxa"/>
                <w:gridSpan w:val="2"/>
                <w:shd w:val="clear" w:color="auto" w:fill="auto"/>
                <w:vAlign w:val="center"/>
              </w:tcPr>
            </w:tcPrChange>
          </w:tcPr>
          <w:p w14:paraId="2A0558F2" w14:textId="77777777" w:rsidR="006A6F1A" w:rsidRPr="007C3E78" w:rsidRDefault="006A6F1A" w:rsidP="00D449BD">
            <w:pPr>
              <w:jc w:val="both"/>
              <w:rPr>
                <w:sz w:val="22"/>
                <w:szCs w:val="22"/>
                <w:lang w:eastAsia="cs-CZ"/>
              </w:rPr>
              <w:pPrChange w:id="537" w:author="Autor">
                <w:pPr>
                  <w:jc w:val="center"/>
                </w:pPr>
              </w:pPrChange>
            </w:pPr>
            <w:r w:rsidRPr="007C3E78">
              <w:rPr>
                <w:sz w:val="22"/>
                <w:szCs w:val="22"/>
                <w:lang w:eastAsia="cs-CZ"/>
              </w:rPr>
              <w:t>4</w:t>
            </w:r>
          </w:p>
        </w:tc>
        <w:tc>
          <w:tcPr>
            <w:tcW w:w="3720" w:type="dxa"/>
            <w:shd w:val="clear" w:color="auto" w:fill="auto"/>
            <w:tcPrChange w:id="538" w:author="Autor">
              <w:tcPr>
                <w:tcW w:w="3720" w:type="dxa"/>
                <w:gridSpan w:val="2"/>
                <w:shd w:val="clear" w:color="auto" w:fill="auto"/>
              </w:tcPr>
            </w:tcPrChange>
          </w:tcPr>
          <w:p w14:paraId="2A321468" w14:textId="77777777" w:rsidR="006A6F1A" w:rsidRPr="007C3E78" w:rsidRDefault="006A6F1A" w:rsidP="00D449BD">
            <w:pPr>
              <w:jc w:val="both"/>
              <w:rPr>
                <w:sz w:val="22"/>
                <w:szCs w:val="22"/>
                <w:lang w:eastAsia="cs-CZ"/>
              </w:rPr>
              <w:pPrChange w:id="539" w:author="Autor">
                <w:pPr/>
              </w:pPrChange>
            </w:pPr>
            <w:r w:rsidRPr="007C3E78">
              <w:rPr>
                <w:sz w:val="22"/>
                <w:szCs w:val="22"/>
                <w:lang w:eastAsia="cs-CZ"/>
              </w:rPr>
              <w:t xml:space="preserve">Stanovenie lehoty na prijímanie žiadostí o súťažné podklady (vzťahuje sa </w:t>
            </w:r>
            <w:r>
              <w:rPr>
                <w:sz w:val="22"/>
                <w:szCs w:val="22"/>
                <w:lang w:eastAsia="cs-CZ"/>
              </w:rPr>
              <w:t>na</w:t>
            </w:r>
            <w:r w:rsidRPr="007C3E78">
              <w:rPr>
                <w:sz w:val="22"/>
                <w:szCs w:val="22"/>
                <w:lang w:eastAsia="cs-CZ"/>
              </w:rPr>
              <w:t xml:space="preserve"> verejnú súťaž, súťaž návrhov alebo podlimitn</w:t>
            </w:r>
            <w:r>
              <w:rPr>
                <w:sz w:val="22"/>
                <w:szCs w:val="22"/>
                <w:lang w:eastAsia="cs-CZ"/>
              </w:rPr>
              <w:t>é</w:t>
            </w:r>
            <w:r w:rsidRPr="007C3E78">
              <w:rPr>
                <w:sz w:val="22"/>
                <w:szCs w:val="22"/>
                <w:lang w:eastAsia="cs-CZ"/>
              </w:rPr>
              <w:t xml:space="preserve"> zákazk</w:t>
            </w:r>
            <w:r>
              <w:rPr>
                <w:sz w:val="22"/>
                <w:szCs w:val="22"/>
                <w:lang w:eastAsia="cs-CZ"/>
              </w:rPr>
              <w:t>y bez využitia elektronického trhoviska</w:t>
            </w:r>
            <w:r w:rsidRPr="007C3E78">
              <w:rPr>
                <w:sz w:val="22"/>
                <w:szCs w:val="22"/>
                <w:lang w:eastAsia="cs-CZ"/>
              </w:rPr>
              <w:t>)</w:t>
            </w:r>
          </w:p>
        </w:tc>
        <w:tc>
          <w:tcPr>
            <w:tcW w:w="6379" w:type="dxa"/>
            <w:shd w:val="clear" w:color="auto" w:fill="auto"/>
            <w:tcPrChange w:id="540" w:author="Autor">
              <w:tcPr>
                <w:tcW w:w="6379" w:type="dxa"/>
                <w:gridSpan w:val="2"/>
                <w:shd w:val="clear" w:color="auto" w:fill="auto"/>
              </w:tcPr>
            </w:tcPrChange>
          </w:tcPr>
          <w:p w14:paraId="5E45A11D" w14:textId="77777777" w:rsidR="006A6F1A" w:rsidRPr="007C3E78" w:rsidRDefault="006A6F1A" w:rsidP="00020538">
            <w:pPr>
              <w:jc w:val="both"/>
              <w:rPr>
                <w:sz w:val="22"/>
                <w:szCs w:val="22"/>
                <w:lang w:eastAsia="cs-CZ"/>
              </w:rPr>
            </w:pPr>
            <w:r w:rsidRPr="007C3E78">
              <w:rPr>
                <w:sz w:val="22"/>
                <w:szCs w:val="22"/>
                <w:lang w:eastAsia="cs-CZ"/>
              </w:rPr>
              <w:t>Lehota stanovená na prijímanie žiadostí o súťažné podklady</w:t>
            </w:r>
            <w:r>
              <w:rPr>
                <w:sz w:val="22"/>
                <w:szCs w:val="22"/>
                <w:lang w:eastAsia="cs-CZ"/>
              </w:rPr>
              <w:t xml:space="preserve"> </w:t>
            </w:r>
            <w:r w:rsidRPr="007C3E78">
              <w:rPr>
                <w:sz w:val="22"/>
                <w:szCs w:val="22"/>
                <w:lang w:eastAsia="cs-CZ"/>
              </w:rPr>
              <w:t>je neprimerane krátka v porovnaní s lehotou na predkladanie ponúk, čím sa vytvára neopodstatnená prekážka k otvorenej súťaži vo verejnom obstarávaní.</w:t>
            </w:r>
          </w:p>
          <w:p w14:paraId="3042AC61" w14:textId="77777777" w:rsidR="006A6F1A" w:rsidRPr="007C3E78" w:rsidRDefault="006A6F1A" w:rsidP="00020538">
            <w:pPr>
              <w:jc w:val="both"/>
              <w:rPr>
                <w:sz w:val="22"/>
                <w:szCs w:val="22"/>
                <w:lang w:eastAsia="cs-CZ"/>
              </w:rPr>
            </w:pPr>
          </w:p>
          <w:p w14:paraId="08DBCCB9" w14:textId="77777777" w:rsidR="006A6F1A" w:rsidRPr="007C3E78" w:rsidRDefault="006A6F1A" w:rsidP="00020538">
            <w:pPr>
              <w:jc w:val="both"/>
              <w:rPr>
                <w:sz w:val="22"/>
                <w:szCs w:val="22"/>
                <w:lang w:eastAsia="cs-CZ"/>
              </w:rPr>
            </w:pPr>
            <w:r w:rsidRPr="007C3E78">
              <w:rPr>
                <w:sz w:val="22"/>
                <w:szCs w:val="22"/>
                <w:lang w:eastAsia="cs-CZ"/>
              </w:rPr>
              <w:t xml:space="preserve">Základná sadzba </w:t>
            </w:r>
            <w:r>
              <w:rPr>
                <w:sz w:val="22"/>
                <w:szCs w:val="22"/>
                <w:lang w:eastAsia="cs-CZ"/>
              </w:rPr>
              <w:t>finančnej opravy</w:t>
            </w:r>
            <w:r w:rsidRPr="007C3E78">
              <w:rPr>
                <w:sz w:val="22"/>
                <w:szCs w:val="22"/>
                <w:lang w:eastAsia="cs-CZ"/>
              </w:rPr>
              <w:t xml:space="preserve"> je uvedená v stĺpci „Výška finančnej </w:t>
            </w:r>
            <w:r>
              <w:rPr>
                <w:sz w:val="22"/>
                <w:szCs w:val="22"/>
                <w:lang w:eastAsia="cs-CZ"/>
              </w:rPr>
              <w:t>opravy</w:t>
            </w:r>
            <w:r w:rsidRPr="007C3E78">
              <w:rPr>
                <w:sz w:val="22"/>
                <w:szCs w:val="22"/>
                <w:lang w:eastAsia="cs-CZ"/>
              </w:rPr>
              <w:t xml:space="preserve">“, pričom konečnú sadzbu </w:t>
            </w:r>
            <w:r>
              <w:rPr>
                <w:sz w:val="22"/>
                <w:szCs w:val="22"/>
                <w:lang w:eastAsia="cs-CZ"/>
              </w:rPr>
              <w:t>finančnej opravy</w:t>
            </w:r>
            <w:r w:rsidRPr="007C3E78">
              <w:rPr>
                <w:sz w:val="22"/>
                <w:szCs w:val="22"/>
                <w:lang w:eastAsia="cs-CZ"/>
              </w:rPr>
              <w:t xml:space="preserve"> je potrebné určiť na individuálnej báze (prípad od prípadu). Pri určovaní výšky </w:t>
            </w:r>
            <w:r>
              <w:rPr>
                <w:sz w:val="22"/>
                <w:szCs w:val="22"/>
                <w:lang w:eastAsia="cs-CZ"/>
              </w:rPr>
              <w:t>finančnej opravy</w:t>
            </w:r>
            <w:r w:rsidRPr="007C3E78">
              <w:rPr>
                <w:sz w:val="22"/>
                <w:szCs w:val="22"/>
                <w:lang w:eastAsia="cs-CZ"/>
              </w:rPr>
              <w:t xml:space="preserve"> je možné brať v úvahu zmierňujúce faktory vzťahujúce sa k špecifickosti a komplexnosti zákazky (administratívne zaťaženie, ťažkosti spočívajúce v doručení súťažných podkladov)</w:t>
            </w:r>
            <w:r>
              <w:rPr>
                <w:sz w:val="22"/>
                <w:szCs w:val="22"/>
                <w:lang w:eastAsia="cs-CZ"/>
              </w:rPr>
              <w:t xml:space="preserve">. V prípade, že súťažné podklady boli až                  do uplynutia lehoty na predkladanie ponúk zverejnené v profile </w:t>
            </w:r>
            <w:r w:rsidRPr="00080C7C">
              <w:rPr>
                <w:sz w:val="22"/>
                <w:szCs w:val="22"/>
                <w:lang w:eastAsia="cs-CZ"/>
              </w:rPr>
              <w:t>a</w:t>
            </w:r>
            <w:r>
              <w:rPr>
                <w:sz w:val="22"/>
                <w:szCs w:val="22"/>
                <w:lang w:eastAsia="cs-CZ"/>
              </w:rPr>
              <w:t xml:space="preserve"> verejný obstarávateľ </w:t>
            </w:r>
            <w:r w:rsidRPr="00080C7C">
              <w:rPr>
                <w:sz w:val="22"/>
                <w:szCs w:val="22"/>
                <w:lang w:eastAsia="cs-CZ"/>
              </w:rPr>
              <w:t xml:space="preserve">k nim </w:t>
            </w:r>
            <w:r>
              <w:rPr>
                <w:sz w:val="22"/>
                <w:szCs w:val="22"/>
                <w:lang w:eastAsia="cs-CZ"/>
              </w:rPr>
              <w:t xml:space="preserve">poskytol </w:t>
            </w:r>
            <w:r w:rsidRPr="00080C7C">
              <w:rPr>
                <w:sz w:val="22"/>
                <w:szCs w:val="22"/>
                <w:lang w:eastAsia="cs-CZ"/>
              </w:rPr>
              <w:t>bezodplatne neobmedzený, úplný a priamy prístup prostredníctvom elektronických prostriedkov</w:t>
            </w:r>
            <w:r>
              <w:rPr>
                <w:sz w:val="22"/>
                <w:szCs w:val="22"/>
                <w:lang w:eastAsia="cs-CZ"/>
              </w:rPr>
              <w:t>, finančná oprava sa neuplatňuje.</w:t>
            </w:r>
          </w:p>
        </w:tc>
        <w:tc>
          <w:tcPr>
            <w:tcW w:w="3260" w:type="dxa"/>
            <w:shd w:val="clear" w:color="auto" w:fill="auto"/>
            <w:tcPrChange w:id="541" w:author="Autor">
              <w:tcPr>
                <w:tcW w:w="3260" w:type="dxa"/>
                <w:gridSpan w:val="2"/>
                <w:shd w:val="clear" w:color="auto" w:fill="auto"/>
              </w:tcPr>
            </w:tcPrChange>
          </w:tcPr>
          <w:p w14:paraId="7349939F" w14:textId="77777777" w:rsidR="006A6F1A" w:rsidRPr="007C3E78" w:rsidRDefault="006A6F1A" w:rsidP="00D449BD">
            <w:pPr>
              <w:jc w:val="both"/>
              <w:rPr>
                <w:sz w:val="22"/>
                <w:szCs w:val="22"/>
                <w:lang w:eastAsia="cs-CZ"/>
              </w:rPr>
              <w:pPrChange w:id="542" w:author="Autor">
                <w:pPr/>
              </w:pPrChange>
            </w:pPr>
            <w:r w:rsidRPr="007C3E78">
              <w:rPr>
                <w:sz w:val="22"/>
                <w:szCs w:val="22"/>
                <w:lang w:eastAsia="cs-CZ"/>
              </w:rPr>
              <w:t>25 % v prípade, ak lehota na prijímanie žiadostí o súťažné podklady je menej ako 50 % lehoty na predloženie ponúk (v súlade s príslušnými ustanoveniami)</w:t>
            </w:r>
            <w:r>
              <w:rPr>
                <w:sz w:val="22"/>
                <w:szCs w:val="22"/>
                <w:lang w:eastAsia="cs-CZ"/>
              </w:rPr>
              <w:t>.</w:t>
            </w:r>
          </w:p>
          <w:p w14:paraId="68B1205D" w14:textId="77777777" w:rsidR="006A6F1A" w:rsidRPr="007C3E78" w:rsidRDefault="006A6F1A" w:rsidP="00D449BD">
            <w:pPr>
              <w:jc w:val="both"/>
              <w:rPr>
                <w:sz w:val="22"/>
                <w:szCs w:val="22"/>
                <w:lang w:eastAsia="cs-CZ"/>
              </w:rPr>
              <w:pPrChange w:id="543" w:author="Autor">
                <w:pPr/>
              </w:pPrChange>
            </w:pPr>
          </w:p>
          <w:p w14:paraId="6E33754F" w14:textId="77777777" w:rsidR="006A6F1A" w:rsidRPr="007C3E78" w:rsidRDefault="006A6F1A" w:rsidP="00D449BD">
            <w:pPr>
              <w:jc w:val="both"/>
              <w:rPr>
                <w:sz w:val="22"/>
                <w:szCs w:val="22"/>
                <w:lang w:eastAsia="cs-CZ"/>
              </w:rPr>
              <w:pPrChange w:id="544" w:author="Autor">
                <w:pPr/>
              </w:pPrChange>
            </w:pPr>
            <w:r w:rsidRPr="007C3E78">
              <w:rPr>
                <w:sz w:val="22"/>
                <w:szCs w:val="22"/>
                <w:lang w:eastAsia="cs-CZ"/>
              </w:rPr>
              <w:t>10 % v prípade, ak lehota na prijímanie žiadostí o súťažné podklady je menej ako 60 % lehoty na predloženie ponúk (v súlade s príslušnými ustanoveniami)</w:t>
            </w:r>
            <w:r>
              <w:rPr>
                <w:sz w:val="22"/>
                <w:szCs w:val="22"/>
                <w:lang w:eastAsia="cs-CZ"/>
              </w:rPr>
              <w:t>.</w:t>
            </w:r>
          </w:p>
          <w:p w14:paraId="47285C9F" w14:textId="77777777" w:rsidR="006A6F1A" w:rsidRPr="007C3E78" w:rsidRDefault="006A6F1A" w:rsidP="00D449BD">
            <w:pPr>
              <w:jc w:val="both"/>
              <w:rPr>
                <w:sz w:val="22"/>
                <w:szCs w:val="22"/>
                <w:lang w:eastAsia="cs-CZ"/>
              </w:rPr>
              <w:pPrChange w:id="545" w:author="Autor">
                <w:pPr/>
              </w:pPrChange>
            </w:pPr>
          </w:p>
          <w:p w14:paraId="72762297" w14:textId="77777777" w:rsidR="006A6F1A" w:rsidRPr="007C3E78" w:rsidRDefault="006A6F1A" w:rsidP="00D449BD">
            <w:pPr>
              <w:jc w:val="both"/>
              <w:rPr>
                <w:sz w:val="22"/>
                <w:szCs w:val="22"/>
                <w:lang w:eastAsia="cs-CZ"/>
              </w:rPr>
              <w:pPrChange w:id="546" w:author="Autor">
                <w:pPr/>
              </w:pPrChange>
            </w:pPr>
            <w:r w:rsidRPr="007C3E78">
              <w:rPr>
                <w:sz w:val="22"/>
                <w:szCs w:val="22"/>
                <w:lang w:eastAsia="cs-CZ"/>
              </w:rPr>
              <w:t>5 % v prípade, ak lehota na prijímanie žiadostí o súťažné podklady je menej ako 80 % lehoty na predloženie ponúk (v súlade s príslušnými ustanoveniami)</w:t>
            </w:r>
            <w:r>
              <w:rPr>
                <w:sz w:val="22"/>
                <w:szCs w:val="22"/>
                <w:lang w:eastAsia="cs-CZ"/>
              </w:rPr>
              <w:t>.</w:t>
            </w:r>
          </w:p>
          <w:p w14:paraId="3919EB19" w14:textId="77777777" w:rsidR="006A6F1A" w:rsidRPr="007C3E78" w:rsidRDefault="006A6F1A" w:rsidP="00D449BD">
            <w:pPr>
              <w:jc w:val="both"/>
              <w:rPr>
                <w:sz w:val="22"/>
                <w:szCs w:val="22"/>
                <w:lang w:eastAsia="cs-CZ"/>
              </w:rPr>
              <w:pPrChange w:id="547" w:author="Autor">
                <w:pPr/>
              </w:pPrChange>
            </w:pPr>
          </w:p>
        </w:tc>
      </w:tr>
      <w:tr w:rsidR="006A6F1A" w:rsidRPr="007C3E78" w14:paraId="439C7D55"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48"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549" w:author="Autor">
            <w:trPr>
              <w:gridAfter w:val="0"/>
            </w:trPr>
          </w:trPrChange>
        </w:trPr>
        <w:tc>
          <w:tcPr>
            <w:tcW w:w="675" w:type="dxa"/>
            <w:shd w:val="clear" w:color="auto" w:fill="auto"/>
            <w:vAlign w:val="center"/>
            <w:tcPrChange w:id="550" w:author="Autor">
              <w:tcPr>
                <w:tcW w:w="675" w:type="dxa"/>
                <w:gridSpan w:val="2"/>
                <w:shd w:val="clear" w:color="auto" w:fill="auto"/>
                <w:vAlign w:val="center"/>
              </w:tcPr>
            </w:tcPrChange>
          </w:tcPr>
          <w:p w14:paraId="343563AF" w14:textId="77777777" w:rsidR="006A6F1A" w:rsidRPr="007C3E78" w:rsidRDefault="006A6F1A" w:rsidP="00D449BD">
            <w:pPr>
              <w:jc w:val="both"/>
              <w:rPr>
                <w:sz w:val="22"/>
                <w:szCs w:val="22"/>
                <w:lang w:eastAsia="cs-CZ"/>
              </w:rPr>
              <w:pPrChange w:id="551" w:author="Autor">
                <w:pPr>
                  <w:jc w:val="center"/>
                </w:pPr>
              </w:pPrChange>
            </w:pPr>
            <w:r w:rsidRPr="007C3E78">
              <w:rPr>
                <w:sz w:val="22"/>
                <w:szCs w:val="22"/>
                <w:lang w:eastAsia="cs-CZ"/>
              </w:rPr>
              <w:t>5</w:t>
            </w:r>
          </w:p>
        </w:tc>
        <w:tc>
          <w:tcPr>
            <w:tcW w:w="3720" w:type="dxa"/>
            <w:shd w:val="clear" w:color="auto" w:fill="auto"/>
            <w:tcPrChange w:id="552" w:author="Autor">
              <w:tcPr>
                <w:tcW w:w="3720" w:type="dxa"/>
                <w:gridSpan w:val="2"/>
                <w:shd w:val="clear" w:color="auto" w:fill="auto"/>
              </w:tcPr>
            </w:tcPrChange>
          </w:tcPr>
          <w:p w14:paraId="7F3DF37B" w14:textId="77777777" w:rsidR="006A6F1A" w:rsidRPr="007C3E78" w:rsidRDefault="006A6F1A" w:rsidP="00D449BD">
            <w:pPr>
              <w:jc w:val="both"/>
              <w:rPr>
                <w:sz w:val="22"/>
                <w:szCs w:val="22"/>
                <w:lang w:eastAsia="cs-CZ"/>
              </w:rPr>
              <w:pPrChange w:id="553" w:author="Autor">
                <w:pPr/>
              </w:pPrChange>
            </w:pPr>
            <w:r w:rsidRPr="007C3E78">
              <w:rPr>
                <w:sz w:val="22"/>
                <w:szCs w:val="22"/>
                <w:lang w:eastAsia="cs-CZ"/>
              </w:rPr>
              <w:t>Nedodržanie postupov zverejňovania opravy oznámenia o vyhlásení verejného obstarávania v prípade</w:t>
            </w:r>
          </w:p>
          <w:p w14:paraId="06B2BDC2"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predĺženia lehoty na predkladanie ponúk</w:t>
            </w:r>
          </w:p>
          <w:p w14:paraId="12266990"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16"/>
            </w:r>
          </w:p>
        </w:tc>
        <w:tc>
          <w:tcPr>
            <w:tcW w:w="6379" w:type="dxa"/>
            <w:shd w:val="clear" w:color="auto" w:fill="auto"/>
            <w:tcPrChange w:id="554" w:author="Autor">
              <w:tcPr>
                <w:tcW w:w="6379" w:type="dxa"/>
                <w:gridSpan w:val="2"/>
                <w:shd w:val="clear" w:color="auto" w:fill="auto"/>
              </w:tcPr>
            </w:tcPrChange>
          </w:tcPr>
          <w:p w14:paraId="66AC619F" w14:textId="77777777" w:rsidR="006A6F1A" w:rsidRPr="007C3E78" w:rsidRDefault="006A6F1A" w:rsidP="00020538">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Change w:id="555" w:author="Autor">
              <w:tcPr>
                <w:tcW w:w="3260" w:type="dxa"/>
                <w:gridSpan w:val="2"/>
                <w:shd w:val="clear" w:color="auto" w:fill="auto"/>
              </w:tcPr>
            </w:tcPrChange>
          </w:tcPr>
          <w:p w14:paraId="7E2A0652" w14:textId="77777777" w:rsidR="006A6F1A" w:rsidRPr="007C3E78" w:rsidRDefault="006A6F1A" w:rsidP="00D449BD">
            <w:pPr>
              <w:jc w:val="both"/>
              <w:rPr>
                <w:sz w:val="22"/>
                <w:szCs w:val="22"/>
                <w:lang w:eastAsia="cs-CZ"/>
              </w:rPr>
              <w:pPrChange w:id="556" w:author="Autor">
                <w:pPr/>
              </w:pPrChange>
            </w:pPr>
            <w:r w:rsidRPr="007C3E78">
              <w:rPr>
                <w:sz w:val="22"/>
                <w:szCs w:val="22"/>
                <w:lang w:eastAsia="cs-CZ"/>
              </w:rPr>
              <w:t xml:space="preserve">10 % </w:t>
            </w:r>
          </w:p>
          <w:p w14:paraId="2D4177C5" w14:textId="77777777" w:rsidR="006A6F1A" w:rsidRPr="007C3E78" w:rsidRDefault="006A6F1A" w:rsidP="00D449BD">
            <w:pPr>
              <w:jc w:val="both"/>
              <w:rPr>
                <w:sz w:val="22"/>
                <w:szCs w:val="22"/>
                <w:lang w:eastAsia="cs-CZ"/>
              </w:rPr>
              <w:pPrChange w:id="557" w:author="Autor">
                <w:pPr/>
              </w:pPrChange>
            </w:pPr>
            <w:r w:rsidRPr="007C3E78">
              <w:rPr>
                <w:sz w:val="22"/>
                <w:szCs w:val="22"/>
                <w:lang w:eastAsia="cs-CZ"/>
              </w:rPr>
              <w:t>táto sadzba môže byť znížená na 5 % podľa závažnosti</w:t>
            </w:r>
            <w:r>
              <w:rPr>
                <w:sz w:val="22"/>
                <w:szCs w:val="22"/>
                <w:lang w:eastAsia="cs-CZ"/>
              </w:rPr>
              <w:t>.</w:t>
            </w:r>
          </w:p>
        </w:tc>
      </w:tr>
      <w:tr w:rsidR="006A6F1A" w:rsidRPr="007C3E78" w14:paraId="51ACD9C6"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58"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559" w:author="Autor">
            <w:trPr>
              <w:gridAfter w:val="0"/>
            </w:trPr>
          </w:trPrChange>
        </w:trPr>
        <w:tc>
          <w:tcPr>
            <w:tcW w:w="675" w:type="dxa"/>
            <w:shd w:val="clear" w:color="auto" w:fill="auto"/>
            <w:vAlign w:val="center"/>
            <w:tcPrChange w:id="560" w:author="Autor">
              <w:tcPr>
                <w:tcW w:w="675" w:type="dxa"/>
                <w:gridSpan w:val="2"/>
                <w:shd w:val="clear" w:color="auto" w:fill="auto"/>
                <w:vAlign w:val="center"/>
              </w:tcPr>
            </w:tcPrChange>
          </w:tcPr>
          <w:p w14:paraId="65810BA1" w14:textId="77777777" w:rsidR="006A6F1A" w:rsidRPr="007C3E78" w:rsidRDefault="006A6F1A" w:rsidP="00D449BD">
            <w:pPr>
              <w:jc w:val="both"/>
              <w:rPr>
                <w:sz w:val="22"/>
                <w:szCs w:val="22"/>
                <w:lang w:eastAsia="cs-CZ"/>
              </w:rPr>
              <w:pPrChange w:id="561" w:author="Autor">
                <w:pPr>
                  <w:jc w:val="center"/>
                </w:pPr>
              </w:pPrChange>
            </w:pPr>
            <w:r w:rsidRPr="007C3E78">
              <w:rPr>
                <w:sz w:val="22"/>
                <w:szCs w:val="22"/>
                <w:lang w:eastAsia="cs-CZ"/>
              </w:rPr>
              <w:t>6</w:t>
            </w:r>
          </w:p>
        </w:tc>
        <w:tc>
          <w:tcPr>
            <w:tcW w:w="3720" w:type="dxa"/>
            <w:shd w:val="clear" w:color="auto" w:fill="auto"/>
            <w:tcPrChange w:id="562" w:author="Autor">
              <w:tcPr>
                <w:tcW w:w="3720" w:type="dxa"/>
                <w:gridSpan w:val="2"/>
                <w:shd w:val="clear" w:color="auto" w:fill="auto"/>
              </w:tcPr>
            </w:tcPrChange>
          </w:tcPr>
          <w:p w14:paraId="22A812F4" w14:textId="77777777" w:rsidR="006A6F1A" w:rsidRPr="007C3E78" w:rsidRDefault="006A6F1A" w:rsidP="00D449BD">
            <w:pPr>
              <w:jc w:val="both"/>
              <w:rPr>
                <w:sz w:val="22"/>
                <w:szCs w:val="22"/>
                <w:lang w:eastAsia="cs-CZ"/>
              </w:rPr>
              <w:pPrChange w:id="563" w:author="Autor">
                <w:pPr/>
              </w:pPrChange>
            </w:pPr>
            <w:r>
              <w:rPr>
                <w:sz w:val="22"/>
                <w:szCs w:val="22"/>
                <w:lang w:eastAsia="cs-CZ"/>
              </w:rPr>
              <w:t>Neoprávnené</w:t>
            </w:r>
            <w:r w:rsidRPr="007C3E78">
              <w:rPr>
                <w:sz w:val="22"/>
                <w:szCs w:val="22"/>
                <w:lang w:eastAsia="cs-CZ"/>
              </w:rPr>
              <w:t xml:space="preserve"> použitie rokovacieho konania so zverejnením</w:t>
            </w:r>
          </w:p>
        </w:tc>
        <w:tc>
          <w:tcPr>
            <w:tcW w:w="6379" w:type="dxa"/>
            <w:shd w:val="clear" w:color="auto" w:fill="auto"/>
            <w:tcPrChange w:id="564" w:author="Autor">
              <w:tcPr>
                <w:tcW w:w="6379" w:type="dxa"/>
                <w:gridSpan w:val="2"/>
                <w:shd w:val="clear" w:color="auto" w:fill="auto"/>
              </w:tcPr>
            </w:tcPrChange>
          </w:tcPr>
          <w:p w14:paraId="24EBF0F6" w14:textId="77777777" w:rsidR="006A6F1A" w:rsidRPr="007C3E78" w:rsidRDefault="006A6F1A" w:rsidP="00020538">
            <w:pPr>
              <w:jc w:val="both"/>
              <w:rPr>
                <w:sz w:val="22"/>
                <w:szCs w:val="22"/>
                <w:lang w:eastAsia="cs-CZ"/>
              </w:rPr>
            </w:pPr>
            <w:r w:rsidRPr="007C3E78">
              <w:rPr>
                <w:sz w:val="22"/>
                <w:szCs w:val="22"/>
                <w:lang w:eastAsia="cs-CZ"/>
              </w:rPr>
              <w:t xml:space="preserve">Verejný obstarávateľ zadá zákazku na základe rokovacieho konania so zverejnením, avšak takýto postup nie je oprávnený aplikovať podľa dotknutých ustanovení </w:t>
            </w:r>
            <w:r>
              <w:rPr>
                <w:sz w:val="22"/>
                <w:szCs w:val="22"/>
                <w:lang w:eastAsia="cs-CZ"/>
              </w:rPr>
              <w:t>ZVO</w:t>
            </w:r>
            <w:r w:rsidRPr="007C3E78">
              <w:rPr>
                <w:sz w:val="22"/>
                <w:szCs w:val="22"/>
                <w:lang w:eastAsia="cs-CZ"/>
              </w:rPr>
              <w:t>.</w:t>
            </w:r>
          </w:p>
        </w:tc>
        <w:tc>
          <w:tcPr>
            <w:tcW w:w="3260" w:type="dxa"/>
            <w:shd w:val="clear" w:color="auto" w:fill="auto"/>
            <w:tcPrChange w:id="565" w:author="Autor">
              <w:tcPr>
                <w:tcW w:w="3260" w:type="dxa"/>
                <w:gridSpan w:val="2"/>
                <w:shd w:val="clear" w:color="auto" w:fill="auto"/>
              </w:tcPr>
            </w:tcPrChange>
          </w:tcPr>
          <w:p w14:paraId="0A87CA70" w14:textId="77777777" w:rsidR="006A6F1A" w:rsidRPr="007C3E78" w:rsidRDefault="006A6F1A" w:rsidP="00D449BD">
            <w:pPr>
              <w:jc w:val="both"/>
              <w:rPr>
                <w:sz w:val="22"/>
                <w:szCs w:val="22"/>
                <w:lang w:eastAsia="cs-CZ"/>
              </w:rPr>
              <w:pPrChange w:id="566" w:author="Autor">
                <w:pPr/>
              </w:pPrChange>
            </w:pPr>
            <w:r w:rsidRPr="007C3E78">
              <w:rPr>
                <w:sz w:val="22"/>
                <w:szCs w:val="22"/>
                <w:lang w:eastAsia="cs-CZ"/>
              </w:rPr>
              <w:t>25 %</w:t>
            </w:r>
          </w:p>
          <w:p w14:paraId="166DDF97" w14:textId="77777777" w:rsidR="006A6F1A" w:rsidRPr="007C3E78" w:rsidRDefault="006A6F1A" w:rsidP="00D449BD">
            <w:pPr>
              <w:jc w:val="both"/>
              <w:rPr>
                <w:sz w:val="22"/>
                <w:szCs w:val="22"/>
                <w:lang w:eastAsia="cs-CZ"/>
              </w:rPr>
              <w:pPrChange w:id="567" w:author="Autor">
                <w:pPr/>
              </w:pPrChange>
            </w:pPr>
          </w:p>
          <w:p w14:paraId="1027607A" w14:textId="77777777" w:rsidR="006A6F1A" w:rsidRPr="007C3E78" w:rsidRDefault="006A6F1A" w:rsidP="00D449BD">
            <w:pPr>
              <w:jc w:val="both"/>
              <w:rPr>
                <w:sz w:val="22"/>
                <w:szCs w:val="22"/>
                <w:lang w:eastAsia="cs-CZ"/>
              </w:rPr>
              <w:pPrChange w:id="568" w:author="Autor">
                <w:pPr/>
              </w:pPrChange>
            </w:pPr>
            <w:r w:rsidRPr="007C3E78">
              <w:rPr>
                <w:sz w:val="22"/>
                <w:szCs w:val="22"/>
                <w:lang w:eastAsia="cs-CZ"/>
              </w:rPr>
              <w:t>táto sadzba môže byť znížená na 10 % alebo 5 % podľa závažnosti</w:t>
            </w:r>
            <w:r>
              <w:rPr>
                <w:sz w:val="22"/>
                <w:szCs w:val="22"/>
                <w:lang w:eastAsia="cs-CZ"/>
              </w:rPr>
              <w:t>.</w:t>
            </w:r>
            <w:r w:rsidRPr="007C3E78">
              <w:rPr>
                <w:sz w:val="22"/>
                <w:szCs w:val="22"/>
                <w:lang w:eastAsia="cs-CZ"/>
              </w:rPr>
              <w:t xml:space="preserve"> </w:t>
            </w:r>
            <w:r w:rsidRPr="007C3E78" w:rsidDel="005A6F58">
              <w:rPr>
                <w:sz w:val="22"/>
                <w:szCs w:val="22"/>
                <w:lang w:eastAsia="cs-CZ"/>
              </w:rPr>
              <w:t xml:space="preserve"> </w:t>
            </w:r>
          </w:p>
        </w:tc>
      </w:tr>
      <w:tr w:rsidR="006A6F1A" w:rsidRPr="007C3E78" w14:paraId="563BE60B"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69"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570" w:author="Autor">
            <w:trPr>
              <w:gridAfter w:val="0"/>
            </w:trPr>
          </w:trPrChange>
        </w:trPr>
        <w:tc>
          <w:tcPr>
            <w:tcW w:w="675" w:type="dxa"/>
            <w:shd w:val="clear" w:color="auto" w:fill="auto"/>
            <w:vAlign w:val="center"/>
            <w:tcPrChange w:id="571" w:author="Autor">
              <w:tcPr>
                <w:tcW w:w="675" w:type="dxa"/>
                <w:gridSpan w:val="2"/>
                <w:shd w:val="clear" w:color="auto" w:fill="auto"/>
                <w:vAlign w:val="center"/>
              </w:tcPr>
            </w:tcPrChange>
          </w:tcPr>
          <w:p w14:paraId="6F2B5645" w14:textId="77777777" w:rsidR="006A6F1A" w:rsidRPr="00AD6C47" w:rsidRDefault="006A6F1A" w:rsidP="00D449BD">
            <w:pPr>
              <w:jc w:val="both"/>
              <w:rPr>
                <w:sz w:val="22"/>
                <w:szCs w:val="22"/>
                <w:lang w:eastAsia="cs-CZ"/>
              </w:rPr>
              <w:pPrChange w:id="572" w:author="Autor">
                <w:pPr>
                  <w:jc w:val="center"/>
                </w:pPr>
              </w:pPrChange>
            </w:pPr>
            <w:r w:rsidRPr="00AD6C47">
              <w:rPr>
                <w:sz w:val="22"/>
                <w:szCs w:val="22"/>
                <w:lang w:eastAsia="cs-CZ"/>
              </w:rPr>
              <w:t>7</w:t>
            </w:r>
          </w:p>
        </w:tc>
        <w:tc>
          <w:tcPr>
            <w:tcW w:w="3720" w:type="dxa"/>
            <w:shd w:val="clear" w:color="auto" w:fill="auto"/>
            <w:tcPrChange w:id="573" w:author="Autor">
              <w:tcPr>
                <w:tcW w:w="3720" w:type="dxa"/>
                <w:gridSpan w:val="2"/>
                <w:shd w:val="clear" w:color="auto" w:fill="auto"/>
              </w:tcPr>
            </w:tcPrChange>
          </w:tcPr>
          <w:p w14:paraId="6C9990FF" w14:textId="77777777" w:rsidR="006A6F1A" w:rsidRPr="00AD6C47" w:rsidRDefault="006A6F1A" w:rsidP="00D449BD">
            <w:pPr>
              <w:jc w:val="both"/>
              <w:rPr>
                <w:sz w:val="22"/>
                <w:szCs w:val="22"/>
                <w:lang w:eastAsia="cs-CZ"/>
              </w:rPr>
              <w:pPrChange w:id="574" w:author="Autor">
                <w:pPr/>
              </w:pPrChange>
            </w:pPr>
            <w:r>
              <w:rPr>
                <w:sz w:val="22"/>
                <w:szCs w:val="22"/>
                <w:lang w:eastAsia="cs-CZ"/>
              </w:rPr>
              <w:t>Neoprávnené</w:t>
            </w:r>
            <w:r w:rsidRPr="00AD6C47">
              <w:rPr>
                <w:sz w:val="22"/>
                <w:szCs w:val="22"/>
                <w:lang w:eastAsia="cs-CZ"/>
              </w:rPr>
              <w:t xml:space="preserve"> použitie </w:t>
            </w:r>
            <w:r>
              <w:rPr>
                <w:sz w:val="22"/>
                <w:szCs w:val="22"/>
                <w:lang w:eastAsia="cs-CZ"/>
              </w:rPr>
              <w:t>priameho rokovacieho konania</w:t>
            </w:r>
          </w:p>
        </w:tc>
        <w:tc>
          <w:tcPr>
            <w:tcW w:w="6379" w:type="dxa"/>
            <w:shd w:val="clear" w:color="auto" w:fill="auto"/>
            <w:tcPrChange w:id="575" w:author="Autor">
              <w:tcPr>
                <w:tcW w:w="6379" w:type="dxa"/>
                <w:gridSpan w:val="2"/>
                <w:shd w:val="clear" w:color="auto" w:fill="auto"/>
              </w:tcPr>
            </w:tcPrChange>
          </w:tcPr>
          <w:p w14:paraId="5A5C7142" w14:textId="77777777" w:rsidR="006A6F1A" w:rsidRPr="00AD6C47" w:rsidRDefault="006A6F1A" w:rsidP="00020538">
            <w:pPr>
              <w:jc w:val="both"/>
              <w:rPr>
                <w:sz w:val="22"/>
                <w:szCs w:val="22"/>
                <w:lang w:eastAsia="cs-CZ"/>
              </w:rPr>
            </w:pPr>
            <w:r w:rsidRPr="00AD6C47">
              <w:rPr>
                <w:sz w:val="22"/>
                <w:szCs w:val="22"/>
                <w:lang w:eastAsia="cs-CZ"/>
              </w:rPr>
              <w:t xml:space="preserve">Verejný obstarávateľ zadá zákazku na základe </w:t>
            </w:r>
            <w:r>
              <w:rPr>
                <w:sz w:val="22"/>
                <w:szCs w:val="22"/>
                <w:lang w:eastAsia="cs-CZ"/>
              </w:rPr>
              <w:t xml:space="preserve">priameho </w:t>
            </w:r>
            <w:r w:rsidRPr="00AD6C47">
              <w:rPr>
                <w:sz w:val="22"/>
                <w:szCs w:val="22"/>
                <w:lang w:eastAsia="cs-CZ"/>
              </w:rPr>
              <w:t>rokovacieho konania, avšak takýto postup nie je oprávnený aplikovať podľa d</w:t>
            </w:r>
            <w:r>
              <w:rPr>
                <w:sz w:val="22"/>
                <w:szCs w:val="22"/>
                <w:lang w:eastAsia="cs-CZ"/>
              </w:rPr>
              <w:t>otknutých ustanovení ZVO</w:t>
            </w:r>
            <w:r w:rsidRPr="00AD6C47">
              <w:rPr>
                <w:sz w:val="22"/>
                <w:szCs w:val="22"/>
                <w:lang w:eastAsia="cs-CZ"/>
              </w:rPr>
              <w:t>.</w:t>
            </w:r>
          </w:p>
        </w:tc>
        <w:tc>
          <w:tcPr>
            <w:tcW w:w="3260" w:type="dxa"/>
            <w:shd w:val="clear" w:color="auto" w:fill="auto"/>
            <w:tcPrChange w:id="576" w:author="Autor">
              <w:tcPr>
                <w:tcW w:w="3260" w:type="dxa"/>
                <w:gridSpan w:val="2"/>
                <w:shd w:val="clear" w:color="auto" w:fill="auto"/>
              </w:tcPr>
            </w:tcPrChange>
          </w:tcPr>
          <w:p w14:paraId="2771DD1A" w14:textId="77777777" w:rsidR="006A6F1A" w:rsidRPr="00AD6C47" w:rsidRDefault="006A6F1A" w:rsidP="00D449BD">
            <w:pPr>
              <w:jc w:val="both"/>
              <w:rPr>
                <w:sz w:val="22"/>
                <w:szCs w:val="22"/>
                <w:lang w:eastAsia="cs-CZ"/>
              </w:rPr>
              <w:pPrChange w:id="577" w:author="Autor">
                <w:pPr/>
              </w:pPrChange>
            </w:pPr>
            <w:r>
              <w:rPr>
                <w:sz w:val="22"/>
                <w:szCs w:val="22"/>
                <w:lang w:eastAsia="cs-CZ"/>
              </w:rPr>
              <w:t>100 %</w:t>
            </w:r>
          </w:p>
        </w:tc>
      </w:tr>
      <w:tr w:rsidR="006A6F1A" w:rsidRPr="007C3E78" w14:paraId="49EFB089"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78"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579" w:author="Autor">
            <w:trPr>
              <w:gridAfter w:val="0"/>
            </w:trPr>
          </w:trPrChange>
        </w:trPr>
        <w:tc>
          <w:tcPr>
            <w:tcW w:w="675" w:type="dxa"/>
            <w:shd w:val="clear" w:color="auto" w:fill="auto"/>
            <w:vAlign w:val="center"/>
            <w:tcPrChange w:id="580" w:author="Autor">
              <w:tcPr>
                <w:tcW w:w="675" w:type="dxa"/>
                <w:gridSpan w:val="2"/>
                <w:shd w:val="clear" w:color="auto" w:fill="auto"/>
                <w:vAlign w:val="center"/>
              </w:tcPr>
            </w:tcPrChange>
          </w:tcPr>
          <w:p w14:paraId="52F5054B" w14:textId="77777777" w:rsidR="006A6F1A" w:rsidRPr="007C3E78" w:rsidRDefault="006A6F1A" w:rsidP="00D449BD">
            <w:pPr>
              <w:jc w:val="both"/>
              <w:rPr>
                <w:sz w:val="22"/>
                <w:szCs w:val="22"/>
                <w:lang w:eastAsia="cs-CZ"/>
              </w:rPr>
              <w:pPrChange w:id="581" w:author="Autor">
                <w:pPr>
                  <w:jc w:val="center"/>
                </w:pPr>
              </w:pPrChange>
            </w:pPr>
            <w:r>
              <w:rPr>
                <w:sz w:val="22"/>
                <w:szCs w:val="22"/>
                <w:lang w:eastAsia="cs-CZ"/>
              </w:rPr>
              <w:t>8</w:t>
            </w:r>
          </w:p>
        </w:tc>
        <w:tc>
          <w:tcPr>
            <w:tcW w:w="3720" w:type="dxa"/>
            <w:shd w:val="clear" w:color="auto" w:fill="auto"/>
            <w:tcPrChange w:id="582" w:author="Autor">
              <w:tcPr>
                <w:tcW w:w="3720" w:type="dxa"/>
                <w:gridSpan w:val="2"/>
                <w:shd w:val="clear" w:color="auto" w:fill="auto"/>
              </w:tcPr>
            </w:tcPrChange>
          </w:tcPr>
          <w:p w14:paraId="1CD8EB29" w14:textId="77777777" w:rsidR="006A6F1A" w:rsidRPr="007C3E78" w:rsidRDefault="006A6F1A" w:rsidP="00D449BD">
            <w:pPr>
              <w:jc w:val="both"/>
              <w:rPr>
                <w:sz w:val="22"/>
                <w:szCs w:val="22"/>
                <w:lang w:eastAsia="cs-CZ"/>
              </w:rPr>
              <w:pPrChange w:id="583" w:author="Autor">
                <w:pPr/>
              </w:pPrChange>
            </w:pPr>
            <w:r w:rsidRPr="007C3E78">
              <w:rPr>
                <w:sz w:val="22"/>
                <w:szCs w:val="22"/>
                <w:lang w:eastAsia="cs-CZ"/>
              </w:rPr>
              <w:t>Zadávanie zákaziek v oblasti obrany a bezpečnosti - nedostatočné zdôvodnenie nezverejnenia zákazky</w:t>
            </w:r>
          </w:p>
        </w:tc>
        <w:tc>
          <w:tcPr>
            <w:tcW w:w="6379" w:type="dxa"/>
            <w:shd w:val="clear" w:color="auto" w:fill="auto"/>
            <w:tcPrChange w:id="584" w:author="Autor">
              <w:tcPr>
                <w:tcW w:w="6379" w:type="dxa"/>
                <w:gridSpan w:val="2"/>
                <w:shd w:val="clear" w:color="auto" w:fill="auto"/>
              </w:tcPr>
            </w:tcPrChange>
          </w:tcPr>
          <w:p w14:paraId="48C2405D" w14:textId="77777777" w:rsidR="006A6F1A" w:rsidRPr="007C3E78" w:rsidDel="005A6F58" w:rsidRDefault="006A6F1A" w:rsidP="00020538">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Change w:id="585" w:author="Autor">
              <w:tcPr>
                <w:tcW w:w="3260" w:type="dxa"/>
                <w:gridSpan w:val="2"/>
                <w:shd w:val="clear" w:color="auto" w:fill="auto"/>
              </w:tcPr>
            </w:tcPrChange>
          </w:tcPr>
          <w:p w14:paraId="5F2BF9AA" w14:textId="77777777" w:rsidR="006A6F1A" w:rsidRPr="007C3E78" w:rsidRDefault="006A6F1A" w:rsidP="00D449BD">
            <w:pPr>
              <w:jc w:val="both"/>
              <w:rPr>
                <w:sz w:val="22"/>
                <w:szCs w:val="22"/>
                <w:lang w:eastAsia="cs-CZ"/>
              </w:rPr>
              <w:pPrChange w:id="586" w:author="Autor">
                <w:pPr/>
              </w:pPrChange>
            </w:pPr>
            <w:r w:rsidRPr="007C3E78">
              <w:rPr>
                <w:sz w:val="22"/>
                <w:szCs w:val="22"/>
                <w:lang w:eastAsia="cs-CZ"/>
              </w:rPr>
              <w:t>100 %</w:t>
            </w:r>
          </w:p>
          <w:p w14:paraId="3515CC58" w14:textId="77777777" w:rsidR="006A6F1A" w:rsidRPr="007C3E78" w:rsidRDefault="006A6F1A" w:rsidP="00D449BD">
            <w:pPr>
              <w:jc w:val="both"/>
              <w:rPr>
                <w:sz w:val="22"/>
                <w:szCs w:val="22"/>
                <w:lang w:eastAsia="cs-CZ"/>
              </w:rPr>
              <w:pPrChange w:id="587" w:author="Autor">
                <w:pPr/>
              </w:pPrChange>
            </w:pPr>
          </w:p>
          <w:p w14:paraId="204D20CA" w14:textId="77777777" w:rsidR="006A6F1A" w:rsidRPr="007C3E78" w:rsidRDefault="006A6F1A" w:rsidP="00D449BD">
            <w:pPr>
              <w:jc w:val="both"/>
              <w:rPr>
                <w:sz w:val="22"/>
                <w:szCs w:val="22"/>
                <w:lang w:eastAsia="cs-CZ"/>
              </w:rPr>
              <w:pPrChange w:id="588" w:author="Autor">
                <w:pPr/>
              </w:pPrChange>
            </w:pPr>
            <w:r w:rsidRPr="007C3E78">
              <w:rPr>
                <w:sz w:val="22"/>
                <w:szCs w:val="22"/>
                <w:lang w:eastAsia="cs-CZ"/>
              </w:rPr>
              <w:t>táto sadzba môže byť znížená na 25 %, 10 % alebo 5 % podľa závažnosti</w:t>
            </w:r>
            <w:r>
              <w:rPr>
                <w:sz w:val="22"/>
                <w:szCs w:val="22"/>
                <w:lang w:eastAsia="cs-CZ"/>
              </w:rPr>
              <w:t>.</w:t>
            </w:r>
          </w:p>
        </w:tc>
      </w:tr>
      <w:tr w:rsidR="006A6F1A" w:rsidRPr="007C3E78" w14:paraId="00A2FE55"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89"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590" w:author="Autor">
            <w:trPr>
              <w:gridAfter w:val="0"/>
            </w:trPr>
          </w:trPrChange>
        </w:trPr>
        <w:tc>
          <w:tcPr>
            <w:tcW w:w="675" w:type="dxa"/>
            <w:shd w:val="clear" w:color="auto" w:fill="auto"/>
            <w:vAlign w:val="center"/>
            <w:tcPrChange w:id="591" w:author="Autor">
              <w:tcPr>
                <w:tcW w:w="675" w:type="dxa"/>
                <w:gridSpan w:val="2"/>
                <w:shd w:val="clear" w:color="auto" w:fill="auto"/>
                <w:vAlign w:val="center"/>
              </w:tcPr>
            </w:tcPrChange>
          </w:tcPr>
          <w:p w14:paraId="0B5458BB" w14:textId="77777777" w:rsidR="006A6F1A" w:rsidRPr="007C3E78" w:rsidRDefault="006A6F1A" w:rsidP="00D449BD">
            <w:pPr>
              <w:jc w:val="both"/>
              <w:rPr>
                <w:sz w:val="22"/>
                <w:szCs w:val="22"/>
                <w:lang w:eastAsia="cs-CZ"/>
              </w:rPr>
              <w:pPrChange w:id="592" w:author="Autor">
                <w:pPr>
                  <w:jc w:val="center"/>
                </w:pPr>
              </w:pPrChange>
            </w:pPr>
            <w:r>
              <w:rPr>
                <w:sz w:val="22"/>
                <w:szCs w:val="22"/>
                <w:lang w:eastAsia="cs-CZ"/>
              </w:rPr>
              <w:t>9</w:t>
            </w:r>
          </w:p>
        </w:tc>
        <w:tc>
          <w:tcPr>
            <w:tcW w:w="3720" w:type="dxa"/>
            <w:shd w:val="clear" w:color="auto" w:fill="auto"/>
            <w:tcPrChange w:id="593" w:author="Autor">
              <w:tcPr>
                <w:tcW w:w="3720" w:type="dxa"/>
                <w:gridSpan w:val="2"/>
                <w:shd w:val="clear" w:color="auto" w:fill="auto"/>
              </w:tcPr>
            </w:tcPrChange>
          </w:tcPr>
          <w:p w14:paraId="3DDCB30F" w14:textId="77777777" w:rsidR="006A6F1A" w:rsidRPr="007C3E78" w:rsidRDefault="006A6F1A" w:rsidP="00D449BD">
            <w:pPr>
              <w:jc w:val="both"/>
              <w:rPr>
                <w:sz w:val="22"/>
                <w:szCs w:val="22"/>
                <w:lang w:eastAsia="cs-CZ"/>
              </w:rPr>
              <w:pPrChange w:id="594" w:author="Autor">
                <w:pPr/>
              </w:pPrChange>
            </w:pPr>
            <w:r w:rsidRPr="007C3E78">
              <w:rPr>
                <w:sz w:val="22"/>
                <w:szCs w:val="22"/>
                <w:lang w:eastAsia="cs-CZ"/>
              </w:rPr>
              <w:t>Neurčenie:</w:t>
            </w:r>
          </w:p>
          <w:p w14:paraId="56CE17F8"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3B7A76E9"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Change w:id="595" w:author="Autor">
              <w:tcPr>
                <w:tcW w:w="6379" w:type="dxa"/>
                <w:gridSpan w:val="2"/>
                <w:shd w:val="clear" w:color="auto" w:fill="auto"/>
              </w:tcPr>
            </w:tcPrChange>
          </w:tcPr>
          <w:p w14:paraId="64309F1C" w14:textId="77777777" w:rsidR="006A6F1A" w:rsidRPr="007C3E78" w:rsidRDefault="006A6F1A" w:rsidP="00020538">
            <w:pPr>
              <w:jc w:val="both"/>
              <w:rPr>
                <w:sz w:val="22"/>
                <w:szCs w:val="22"/>
                <w:lang w:eastAsia="cs-CZ"/>
              </w:rPr>
            </w:pPr>
            <w:r w:rsidRPr="007C3E78">
              <w:rPr>
                <w:sz w:val="22"/>
                <w:szCs w:val="22"/>
                <w:lang w:eastAsia="cs-CZ"/>
              </w:rPr>
              <w:t>Podmienky účasti sú uvedené iba v súťažných podkladoch</w:t>
            </w:r>
            <w:r>
              <w:rPr>
                <w:sz w:val="22"/>
                <w:szCs w:val="22"/>
                <w:lang w:eastAsia="cs-CZ"/>
              </w:rPr>
              <w:t xml:space="preserve">, ktoré nie sú zverejnené v profile, čím nie je poskytnutý bezodplatný, neobmedzený, úplný a priamy prístup k nim </w:t>
            </w:r>
            <w:r w:rsidRPr="007C3E78">
              <w:rPr>
                <w:sz w:val="22"/>
                <w:szCs w:val="22"/>
                <w:lang w:eastAsia="cs-CZ"/>
              </w:rPr>
              <w:t>a/alebo podmienky účasti publikované v oznámení nie sú v súlade s podmienkami účasti podľa súťažných podkladoch a/alebo kritériá na vyhodnotenie ponúk, vrátane váhovosti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Change w:id="596" w:author="Autor">
              <w:tcPr>
                <w:tcW w:w="3260" w:type="dxa"/>
                <w:gridSpan w:val="2"/>
                <w:shd w:val="clear" w:color="auto" w:fill="auto"/>
              </w:tcPr>
            </w:tcPrChange>
          </w:tcPr>
          <w:p w14:paraId="3854E68A" w14:textId="77777777" w:rsidR="006A6F1A" w:rsidRPr="007C3E78" w:rsidRDefault="006A6F1A" w:rsidP="00D449BD">
            <w:pPr>
              <w:jc w:val="both"/>
              <w:rPr>
                <w:sz w:val="22"/>
                <w:szCs w:val="22"/>
                <w:lang w:eastAsia="cs-CZ"/>
              </w:rPr>
              <w:pPrChange w:id="597" w:author="Autor">
                <w:pPr/>
              </w:pPrChange>
            </w:pPr>
            <w:r w:rsidRPr="007C3E78">
              <w:rPr>
                <w:sz w:val="22"/>
                <w:szCs w:val="22"/>
                <w:lang w:eastAsia="cs-CZ"/>
              </w:rPr>
              <w:t>25 %</w:t>
            </w:r>
          </w:p>
          <w:p w14:paraId="2C1D0F28" w14:textId="77777777" w:rsidR="006A6F1A" w:rsidRPr="007C3E78" w:rsidRDefault="006A6F1A" w:rsidP="00D449BD">
            <w:pPr>
              <w:jc w:val="both"/>
              <w:rPr>
                <w:sz w:val="22"/>
                <w:szCs w:val="22"/>
                <w:lang w:eastAsia="cs-CZ"/>
              </w:rPr>
              <w:pPrChange w:id="598" w:author="Autor">
                <w:pPr/>
              </w:pPrChange>
            </w:pPr>
          </w:p>
          <w:p w14:paraId="71DB2EE5" w14:textId="77777777" w:rsidR="006A6F1A" w:rsidRPr="007C3E78" w:rsidRDefault="006A6F1A" w:rsidP="00D449BD">
            <w:pPr>
              <w:jc w:val="both"/>
              <w:rPr>
                <w:sz w:val="22"/>
                <w:szCs w:val="22"/>
                <w:lang w:eastAsia="cs-CZ"/>
              </w:rPr>
              <w:pPrChange w:id="599" w:author="Autor">
                <w:pPr/>
              </w:pPrChange>
            </w:pPr>
            <w:r w:rsidRPr="007C3E78">
              <w:rPr>
                <w:sz w:val="22"/>
                <w:szCs w:val="22"/>
                <w:lang w:eastAsia="cs-CZ"/>
              </w:rPr>
              <w:t>táto sadzba môže byť znížená na 10 % alebo 5 %</w:t>
            </w:r>
            <w:r>
              <w:rPr>
                <w:sz w:val="22"/>
                <w:szCs w:val="22"/>
                <w:lang w:eastAsia="cs-CZ"/>
              </w:rPr>
              <w:t>,</w:t>
            </w:r>
            <w:r w:rsidRPr="007C3E78">
              <w:rPr>
                <w:sz w:val="22"/>
                <w:szCs w:val="22"/>
                <w:lang w:eastAsia="cs-CZ"/>
              </w:rPr>
              <w:t xml:space="preserve"> ak podmienky účasti/kritéria na vyhodnotenie ponúk boli uvedené v oznámení (alebo kritériá na vyhodnotenie ponúk v súťažných podkladoch)</w:t>
            </w:r>
            <w:r>
              <w:rPr>
                <w:sz w:val="22"/>
                <w:szCs w:val="22"/>
                <w:lang w:eastAsia="cs-CZ"/>
              </w:rPr>
              <w:t>,</w:t>
            </w:r>
            <w:r w:rsidRPr="007C3E78">
              <w:rPr>
                <w:sz w:val="22"/>
                <w:szCs w:val="22"/>
                <w:lang w:eastAsia="cs-CZ"/>
              </w:rPr>
              <w:t xml:space="preserve"> ale neboli dostatočne opísané.</w:t>
            </w:r>
          </w:p>
        </w:tc>
      </w:tr>
      <w:tr w:rsidR="006A6F1A" w:rsidRPr="007C3E78" w14:paraId="5426A680"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600"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601" w:author="Autor">
            <w:trPr>
              <w:gridAfter w:val="0"/>
            </w:trPr>
          </w:trPrChange>
        </w:trPr>
        <w:tc>
          <w:tcPr>
            <w:tcW w:w="675" w:type="dxa"/>
            <w:shd w:val="clear" w:color="auto" w:fill="auto"/>
            <w:vAlign w:val="center"/>
            <w:tcPrChange w:id="602" w:author="Autor">
              <w:tcPr>
                <w:tcW w:w="675" w:type="dxa"/>
                <w:gridSpan w:val="2"/>
                <w:shd w:val="clear" w:color="auto" w:fill="auto"/>
                <w:vAlign w:val="center"/>
              </w:tcPr>
            </w:tcPrChange>
          </w:tcPr>
          <w:p w14:paraId="0803AF2A" w14:textId="77777777" w:rsidR="006A6F1A" w:rsidRPr="007C3E78" w:rsidRDefault="006A6F1A" w:rsidP="00D449BD">
            <w:pPr>
              <w:jc w:val="both"/>
              <w:rPr>
                <w:sz w:val="22"/>
                <w:szCs w:val="22"/>
                <w:lang w:eastAsia="cs-CZ"/>
              </w:rPr>
              <w:pPrChange w:id="603" w:author="Autor">
                <w:pPr>
                  <w:jc w:val="center"/>
                </w:pPr>
              </w:pPrChange>
            </w:pPr>
            <w:r>
              <w:rPr>
                <w:sz w:val="22"/>
                <w:szCs w:val="22"/>
                <w:lang w:eastAsia="cs-CZ"/>
              </w:rPr>
              <w:t>10</w:t>
            </w:r>
          </w:p>
        </w:tc>
        <w:tc>
          <w:tcPr>
            <w:tcW w:w="3720" w:type="dxa"/>
            <w:shd w:val="clear" w:color="auto" w:fill="auto"/>
            <w:tcPrChange w:id="604" w:author="Autor">
              <w:tcPr>
                <w:tcW w:w="3720" w:type="dxa"/>
                <w:gridSpan w:val="2"/>
                <w:shd w:val="clear" w:color="auto" w:fill="auto"/>
              </w:tcPr>
            </w:tcPrChange>
          </w:tcPr>
          <w:p w14:paraId="10639F26" w14:textId="77777777" w:rsidR="006A6F1A" w:rsidRPr="007C3E78" w:rsidRDefault="006A6F1A" w:rsidP="00D449BD">
            <w:pPr>
              <w:jc w:val="both"/>
              <w:rPr>
                <w:sz w:val="22"/>
                <w:szCs w:val="22"/>
                <w:lang w:eastAsia="cs-CZ"/>
              </w:rPr>
              <w:pPrChange w:id="605" w:author="Autor">
                <w:pPr/>
              </w:pPrChange>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Change w:id="606" w:author="Autor">
              <w:tcPr>
                <w:tcW w:w="6379" w:type="dxa"/>
                <w:gridSpan w:val="2"/>
                <w:shd w:val="clear" w:color="auto" w:fill="auto"/>
              </w:tcPr>
            </w:tcPrChange>
          </w:tcPr>
          <w:p w14:paraId="58DD3F52" w14:textId="77777777" w:rsidR="006A6F1A" w:rsidRPr="007C3E78" w:rsidRDefault="006A6F1A" w:rsidP="00020538">
            <w:pPr>
              <w:jc w:val="both"/>
              <w:rPr>
                <w:sz w:val="22"/>
                <w:szCs w:val="22"/>
                <w:lang w:eastAsia="cs-CZ"/>
              </w:rPr>
            </w:pPr>
            <w:r w:rsidRPr="007C3E78">
              <w:rPr>
                <w:sz w:val="22"/>
                <w:szCs w:val="22"/>
                <w:lang w:eastAsia="cs-CZ"/>
              </w:rPr>
              <w:t xml:space="preserve">Ide o prípady, keď záujemcovia boli alebo mohli byť odradení od podania ponúk z dôvodu nezákonných </w:t>
            </w:r>
            <w:r>
              <w:rPr>
                <w:sz w:val="22"/>
                <w:szCs w:val="22"/>
                <w:lang w:eastAsia="cs-CZ"/>
              </w:rPr>
              <w:t xml:space="preserve">a/alebo diskriminačných </w:t>
            </w:r>
            <w:r w:rsidRPr="007C3E78">
              <w:rPr>
                <w:sz w:val="22"/>
                <w:szCs w:val="22"/>
                <w:lang w:eastAsia="cs-CZ"/>
              </w:rPr>
              <w:t xml:space="preserve">podmienok účasti a/alebo kritérií na vyhodnotenie ponúk stanovených v oznámení alebo v súťažných podkladoch, napr.  povinnosť </w:t>
            </w:r>
            <w:r>
              <w:rPr>
                <w:sz w:val="22"/>
                <w:szCs w:val="22"/>
                <w:lang w:eastAsia="cs-CZ"/>
              </w:rPr>
              <w:t xml:space="preserve">hospodárskych </w:t>
            </w:r>
            <w:r w:rsidRPr="007C3E78">
              <w:rPr>
                <w:sz w:val="22"/>
                <w:szCs w:val="22"/>
                <w:lang w:eastAsia="cs-CZ"/>
              </w:rPr>
              <w:t>subjektov mať už zriadenú spoločnosť alebo zástupcu v danej krajine alebo regióne, povinnosť  uchádzača mať skúsenosť v danej krajine alebo regióne</w:t>
            </w:r>
            <w:r>
              <w:rPr>
                <w:sz w:val="22"/>
                <w:szCs w:val="22"/>
                <w:lang w:eastAsia="cs-CZ"/>
              </w:rPr>
              <w:t>, použitie nezákonných kritérií na vyhodnotenie ponúk podľa § 44 ods. 12 ZVO.</w:t>
            </w:r>
          </w:p>
        </w:tc>
        <w:tc>
          <w:tcPr>
            <w:tcW w:w="3260" w:type="dxa"/>
            <w:shd w:val="clear" w:color="auto" w:fill="auto"/>
            <w:tcPrChange w:id="607" w:author="Autor">
              <w:tcPr>
                <w:tcW w:w="3260" w:type="dxa"/>
                <w:gridSpan w:val="2"/>
                <w:shd w:val="clear" w:color="auto" w:fill="auto"/>
              </w:tcPr>
            </w:tcPrChange>
          </w:tcPr>
          <w:p w14:paraId="3AD30C10" w14:textId="77777777" w:rsidR="006A6F1A" w:rsidRPr="007C3E78" w:rsidRDefault="006A6F1A" w:rsidP="00D449BD">
            <w:pPr>
              <w:jc w:val="both"/>
              <w:rPr>
                <w:sz w:val="22"/>
                <w:szCs w:val="22"/>
                <w:lang w:eastAsia="cs-CZ"/>
              </w:rPr>
              <w:pPrChange w:id="608" w:author="Autor">
                <w:pPr/>
              </w:pPrChange>
            </w:pPr>
            <w:r w:rsidRPr="007C3E78">
              <w:rPr>
                <w:sz w:val="22"/>
                <w:szCs w:val="22"/>
                <w:lang w:eastAsia="cs-CZ"/>
              </w:rPr>
              <w:t>25 %</w:t>
            </w:r>
          </w:p>
          <w:p w14:paraId="4D8286BF" w14:textId="77777777" w:rsidR="006A6F1A" w:rsidRPr="007C3E78" w:rsidRDefault="006A6F1A" w:rsidP="00D449BD">
            <w:pPr>
              <w:jc w:val="both"/>
              <w:rPr>
                <w:sz w:val="22"/>
                <w:szCs w:val="22"/>
                <w:lang w:eastAsia="cs-CZ"/>
              </w:rPr>
              <w:pPrChange w:id="609" w:author="Autor">
                <w:pPr/>
              </w:pPrChange>
            </w:pPr>
          </w:p>
          <w:p w14:paraId="23782B6C" w14:textId="77777777" w:rsidR="006A6F1A" w:rsidRPr="007C3E78" w:rsidRDefault="006A6F1A" w:rsidP="00D449BD">
            <w:pPr>
              <w:jc w:val="both"/>
              <w:rPr>
                <w:sz w:val="22"/>
                <w:szCs w:val="22"/>
                <w:lang w:eastAsia="cs-CZ"/>
              </w:rPr>
              <w:pPrChange w:id="610" w:author="Autor">
                <w:pPr/>
              </w:pPrChange>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1B30A495"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611"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612" w:author="Autor">
            <w:trPr>
              <w:gridAfter w:val="0"/>
            </w:trPr>
          </w:trPrChange>
        </w:trPr>
        <w:tc>
          <w:tcPr>
            <w:tcW w:w="675" w:type="dxa"/>
            <w:shd w:val="clear" w:color="auto" w:fill="auto"/>
            <w:vAlign w:val="center"/>
            <w:tcPrChange w:id="613" w:author="Autor">
              <w:tcPr>
                <w:tcW w:w="675" w:type="dxa"/>
                <w:gridSpan w:val="2"/>
                <w:shd w:val="clear" w:color="auto" w:fill="auto"/>
                <w:vAlign w:val="center"/>
              </w:tcPr>
            </w:tcPrChange>
          </w:tcPr>
          <w:p w14:paraId="69CE554A" w14:textId="77777777" w:rsidR="006A6F1A" w:rsidRPr="007C3E78" w:rsidRDefault="006A6F1A" w:rsidP="00D449BD">
            <w:pPr>
              <w:jc w:val="both"/>
              <w:rPr>
                <w:sz w:val="22"/>
                <w:szCs w:val="22"/>
                <w:lang w:eastAsia="cs-CZ"/>
              </w:rPr>
              <w:pPrChange w:id="614" w:author="Autor">
                <w:pPr>
                  <w:jc w:val="center"/>
                </w:pPr>
              </w:pPrChange>
            </w:pPr>
            <w:r w:rsidRPr="007C3E78">
              <w:rPr>
                <w:sz w:val="22"/>
                <w:szCs w:val="22"/>
                <w:lang w:eastAsia="cs-CZ"/>
              </w:rPr>
              <w:t>1</w:t>
            </w:r>
            <w:r>
              <w:rPr>
                <w:sz w:val="22"/>
                <w:szCs w:val="22"/>
                <w:lang w:eastAsia="cs-CZ"/>
              </w:rPr>
              <w:t>1</w:t>
            </w:r>
          </w:p>
        </w:tc>
        <w:tc>
          <w:tcPr>
            <w:tcW w:w="3720" w:type="dxa"/>
            <w:shd w:val="clear" w:color="auto" w:fill="auto"/>
            <w:tcPrChange w:id="615" w:author="Autor">
              <w:tcPr>
                <w:tcW w:w="3720" w:type="dxa"/>
                <w:gridSpan w:val="2"/>
                <w:shd w:val="clear" w:color="auto" w:fill="auto"/>
              </w:tcPr>
            </w:tcPrChange>
          </w:tcPr>
          <w:p w14:paraId="2BAADB17" w14:textId="77777777" w:rsidR="006A6F1A" w:rsidRPr="007C3E78" w:rsidRDefault="006A6F1A" w:rsidP="00D449BD">
            <w:pPr>
              <w:jc w:val="both"/>
              <w:rPr>
                <w:sz w:val="22"/>
                <w:szCs w:val="22"/>
                <w:lang w:eastAsia="cs-CZ"/>
              </w:rPr>
              <w:pPrChange w:id="616" w:author="Autor">
                <w:pPr/>
              </w:pPrChange>
            </w:pPr>
            <w:r w:rsidRPr="007C3E78">
              <w:rPr>
                <w:sz w:val="22"/>
                <w:szCs w:val="22"/>
                <w:lang w:eastAsia="cs-CZ"/>
              </w:rPr>
              <w:t>Podmienky účasti nesúvisia a nie sú primerané k predmetu zákazky</w:t>
            </w:r>
          </w:p>
        </w:tc>
        <w:tc>
          <w:tcPr>
            <w:tcW w:w="6379" w:type="dxa"/>
            <w:shd w:val="clear" w:color="auto" w:fill="auto"/>
            <w:tcPrChange w:id="617" w:author="Autor">
              <w:tcPr>
                <w:tcW w:w="6379" w:type="dxa"/>
                <w:gridSpan w:val="2"/>
                <w:shd w:val="clear" w:color="auto" w:fill="auto"/>
              </w:tcPr>
            </w:tcPrChange>
          </w:tcPr>
          <w:p w14:paraId="54A3C7B6" w14:textId="77777777" w:rsidR="006A6F1A" w:rsidRPr="007C3E78" w:rsidRDefault="006A6F1A" w:rsidP="00020538">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r>
              <w:rPr>
                <w:sz w:val="22"/>
                <w:szCs w:val="22"/>
                <w:lang w:eastAsia="cs-CZ"/>
              </w:rPr>
              <w:t>, napr. neprimerané požiadavky viažuce sa k predloženiu zoznamu dodávok tovaru, poskytnutých služieb alebo uskutočnených stavebných prác pre účely splnenia technickej alebo odbornej spôsobilosti.</w:t>
            </w:r>
          </w:p>
        </w:tc>
        <w:tc>
          <w:tcPr>
            <w:tcW w:w="3260" w:type="dxa"/>
            <w:shd w:val="clear" w:color="auto" w:fill="auto"/>
            <w:tcPrChange w:id="618" w:author="Autor">
              <w:tcPr>
                <w:tcW w:w="3260" w:type="dxa"/>
                <w:gridSpan w:val="2"/>
                <w:shd w:val="clear" w:color="auto" w:fill="auto"/>
              </w:tcPr>
            </w:tcPrChange>
          </w:tcPr>
          <w:p w14:paraId="2A318076" w14:textId="77777777" w:rsidR="006A6F1A" w:rsidRPr="007C3E78" w:rsidRDefault="006A6F1A" w:rsidP="00D449BD">
            <w:pPr>
              <w:jc w:val="both"/>
              <w:rPr>
                <w:sz w:val="22"/>
                <w:szCs w:val="22"/>
                <w:lang w:eastAsia="cs-CZ"/>
              </w:rPr>
              <w:pPrChange w:id="619" w:author="Autor">
                <w:pPr/>
              </w:pPrChange>
            </w:pPr>
            <w:r w:rsidRPr="007C3E78">
              <w:rPr>
                <w:sz w:val="22"/>
                <w:szCs w:val="22"/>
                <w:lang w:eastAsia="cs-CZ"/>
              </w:rPr>
              <w:t>25 %</w:t>
            </w:r>
          </w:p>
          <w:p w14:paraId="481A058F" w14:textId="77777777" w:rsidR="006A6F1A" w:rsidRPr="007C3E78" w:rsidRDefault="006A6F1A" w:rsidP="00D449BD">
            <w:pPr>
              <w:jc w:val="both"/>
              <w:rPr>
                <w:sz w:val="22"/>
                <w:szCs w:val="22"/>
                <w:lang w:eastAsia="cs-CZ"/>
              </w:rPr>
              <w:pPrChange w:id="620" w:author="Autor">
                <w:pPr/>
              </w:pPrChange>
            </w:pPr>
          </w:p>
          <w:p w14:paraId="29541EDC" w14:textId="77777777" w:rsidR="006A6F1A" w:rsidRPr="007C3E78" w:rsidRDefault="006A6F1A" w:rsidP="00D449BD">
            <w:pPr>
              <w:jc w:val="both"/>
              <w:rPr>
                <w:sz w:val="22"/>
                <w:szCs w:val="22"/>
                <w:lang w:eastAsia="cs-CZ"/>
              </w:rPr>
              <w:pPrChange w:id="621" w:author="Autor">
                <w:pPr/>
              </w:pPrChange>
            </w:pPr>
            <w:r w:rsidRPr="007C3E78">
              <w:rPr>
                <w:sz w:val="22"/>
                <w:szCs w:val="22"/>
                <w:lang w:eastAsia="cs-CZ"/>
              </w:rPr>
              <w:t>Táto sadzba môže byť znížená na 10 % alebo 5 % v závislosti od závažnosti i porušenia</w:t>
            </w:r>
          </w:p>
        </w:tc>
      </w:tr>
      <w:tr w:rsidR="006A6F1A" w:rsidRPr="007C3E78" w14:paraId="2A7D40D5"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622"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623" w:author="Autor">
            <w:trPr>
              <w:gridAfter w:val="0"/>
            </w:trPr>
          </w:trPrChange>
        </w:trPr>
        <w:tc>
          <w:tcPr>
            <w:tcW w:w="675" w:type="dxa"/>
            <w:shd w:val="clear" w:color="auto" w:fill="auto"/>
            <w:vAlign w:val="center"/>
            <w:tcPrChange w:id="624" w:author="Autor">
              <w:tcPr>
                <w:tcW w:w="675" w:type="dxa"/>
                <w:gridSpan w:val="2"/>
                <w:shd w:val="clear" w:color="auto" w:fill="auto"/>
                <w:vAlign w:val="center"/>
              </w:tcPr>
            </w:tcPrChange>
          </w:tcPr>
          <w:p w14:paraId="3426A69F" w14:textId="77777777" w:rsidR="006A6F1A" w:rsidRPr="007C3E78" w:rsidRDefault="006A6F1A" w:rsidP="00D449BD">
            <w:pPr>
              <w:jc w:val="both"/>
              <w:rPr>
                <w:sz w:val="22"/>
                <w:szCs w:val="22"/>
                <w:lang w:eastAsia="cs-CZ"/>
              </w:rPr>
              <w:pPrChange w:id="625" w:author="Autor">
                <w:pPr>
                  <w:jc w:val="center"/>
                </w:pPr>
              </w:pPrChange>
            </w:pPr>
            <w:r w:rsidRPr="007C3E78">
              <w:rPr>
                <w:sz w:val="22"/>
                <w:szCs w:val="22"/>
                <w:lang w:eastAsia="cs-CZ"/>
              </w:rPr>
              <w:t>1</w:t>
            </w:r>
            <w:r>
              <w:rPr>
                <w:sz w:val="22"/>
                <w:szCs w:val="22"/>
                <w:lang w:eastAsia="cs-CZ"/>
              </w:rPr>
              <w:t>2</w:t>
            </w:r>
          </w:p>
        </w:tc>
        <w:tc>
          <w:tcPr>
            <w:tcW w:w="3720" w:type="dxa"/>
            <w:shd w:val="clear" w:color="auto" w:fill="auto"/>
            <w:tcPrChange w:id="626" w:author="Autor">
              <w:tcPr>
                <w:tcW w:w="3720" w:type="dxa"/>
                <w:gridSpan w:val="2"/>
                <w:shd w:val="clear" w:color="auto" w:fill="auto"/>
              </w:tcPr>
            </w:tcPrChange>
          </w:tcPr>
          <w:p w14:paraId="49D2E7F8" w14:textId="77777777" w:rsidR="006A6F1A" w:rsidRPr="007C3E78" w:rsidRDefault="006A6F1A" w:rsidP="00D449BD">
            <w:pPr>
              <w:jc w:val="both"/>
              <w:rPr>
                <w:sz w:val="22"/>
                <w:szCs w:val="22"/>
                <w:lang w:eastAsia="cs-CZ"/>
              </w:rPr>
              <w:pPrChange w:id="627" w:author="Autor">
                <w:pPr/>
              </w:pPrChange>
            </w:pPr>
            <w:r w:rsidRPr="007C3E78">
              <w:rPr>
                <w:sz w:val="22"/>
                <w:szCs w:val="22"/>
                <w:lang w:eastAsia="cs-CZ"/>
              </w:rPr>
              <w:t>Technické špecifikácie predmetu zákazky sú diskriminačné</w:t>
            </w:r>
          </w:p>
        </w:tc>
        <w:tc>
          <w:tcPr>
            <w:tcW w:w="6379" w:type="dxa"/>
            <w:shd w:val="clear" w:color="auto" w:fill="auto"/>
            <w:tcPrChange w:id="628" w:author="Autor">
              <w:tcPr>
                <w:tcW w:w="6379" w:type="dxa"/>
                <w:gridSpan w:val="2"/>
                <w:shd w:val="clear" w:color="auto" w:fill="auto"/>
              </w:tcPr>
            </w:tcPrChange>
          </w:tcPr>
          <w:p w14:paraId="3B19F680" w14:textId="77777777" w:rsidR="006A6F1A" w:rsidRPr="007C3E78" w:rsidRDefault="006A6F1A" w:rsidP="00020538">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r>
              <w:rPr>
                <w:sz w:val="22"/>
                <w:szCs w:val="22"/>
                <w:lang w:eastAsia="cs-CZ"/>
              </w:rPr>
              <w:t xml:space="preserve">. Technické požiadavky sa odvolávajú </w:t>
            </w:r>
            <w:r w:rsidRPr="009E4A46">
              <w:rPr>
                <w:sz w:val="22"/>
                <w:szCs w:val="22"/>
                <w:lang w:eastAsia="cs-CZ"/>
              </w:rPr>
              <w:t>na konkrétneho výrobcu, výrobný postup, obchodné označenie, patent, typ, oblasť alebo miesto pôvodu alebo výroby</w:t>
            </w:r>
            <w:r>
              <w:rPr>
                <w:sz w:val="22"/>
                <w:szCs w:val="22"/>
                <w:lang w:eastAsia="cs-CZ"/>
              </w:rPr>
              <w:t xml:space="preserve"> bez možnosti predloženia ekvivalentu.</w:t>
            </w:r>
          </w:p>
        </w:tc>
        <w:tc>
          <w:tcPr>
            <w:tcW w:w="3260" w:type="dxa"/>
            <w:shd w:val="clear" w:color="auto" w:fill="auto"/>
            <w:tcPrChange w:id="629" w:author="Autor">
              <w:tcPr>
                <w:tcW w:w="3260" w:type="dxa"/>
                <w:gridSpan w:val="2"/>
                <w:shd w:val="clear" w:color="auto" w:fill="auto"/>
              </w:tcPr>
            </w:tcPrChange>
          </w:tcPr>
          <w:p w14:paraId="6E126B6F" w14:textId="77777777" w:rsidR="006A6F1A" w:rsidRPr="007C3E78" w:rsidRDefault="006A6F1A" w:rsidP="00D449BD">
            <w:pPr>
              <w:jc w:val="both"/>
              <w:rPr>
                <w:sz w:val="22"/>
                <w:szCs w:val="22"/>
                <w:lang w:eastAsia="cs-CZ"/>
              </w:rPr>
              <w:pPrChange w:id="630" w:author="Autor">
                <w:pPr/>
              </w:pPrChange>
            </w:pPr>
            <w:r w:rsidRPr="007C3E78">
              <w:rPr>
                <w:sz w:val="22"/>
                <w:szCs w:val="22"/>
                <w:lang w:eastAsia="cs-CZ"/>
              </w:rPr>
              <w:t>25 %</w:t>
            </w:r>
          </w:p>
          <w:p w14:paraId="53B0607B" w14:textId="77777777" w:rsidR="006A6F1A" w:rsidRPr="007C3E78" w:rsidRDefault="006A6F1A" w:rsidP="00D449BD">
            <w:pPr>
              <w:jc w:val="both"/>
              <w:rPr>
                <w:sz w:val="22"/>
                <w:szCs w:val="22"/>
                <w:lang w:eastAsia="cs-CZ"/>
              </w:rPr>
              <w:pPrChange w:id="631" w:author="Autor">
                <w:pPr/>
              </w:pPrChange>
            </w:pPr>
          </w:p>
          <w:p w14:paraId="307242E6" w14:textId="77777777" w:rsidR="006A6F1A" w:rsidRPr="007C3E78" w:rsidRDefault="006A6F1A" w:rsidP="00D449BD">
            <w:pPr>
              <w:jc w:val="both"/>
              <w:rPr>
                <w:sz w:val="22"/>
                <w:szCs w:val="22"/>
                <w:lang w:eastAsia="cs-CZ"/>
              </w:rPr>
              <w:pPrChange w:id="632" w:author="Autor">
                <w:pPr/>
              </w:pPrChange>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581A5DD4"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633"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634" w:author="Autor">
            <w:trPr>
              <w:gridAfter w:val="0"/>
            </w:trPr>
          </w:trPrChange>
        </w:trPr>
        <w:tc>
          <w:tcPr>
            <w:tcW w:w="675" w:type="dxa"/>
            <w:tcBorders>
              <w:bottom w:val="single" w:sz="4" w:space="0" w:color="auto"/>
            </w:tcBorders>
            <w:shd w:val="clear" w:color="auto" w:fill="auto"/>
            <w:vAlign w:val="center"/>
            <w:tcPrChange w:id="635" w:author="Autor">
              <w:tcPr>
                <w:tcW w:w="675" w:type="dxa"/>
                <w:gridSpan w:val="2"/>
                <w:tcBorders>
                  <w:bottom w:val="single" w:sz="4" w:space="0" w:color="auto"/>
                </w:tcBorders>
                <w:shd w:val="clear" w:color="auto" w:fill="auto"/>
                <w:vAlign w:val="center"/>
              </w:tcPr>
            </w:tcPrChange>
          </w:tcPr>
          <w:p w14:paraId="222CE59A" w14:textId="77777777" w:rsidR="006A6F1A" w:rsidRPr="007C3E78" w:rsidRDefault="006A6F1A" w:rsidP="00D449BD">
            <w:pPr>
              <w:jc w:val="both"/>
              <w:rPr>
                <w:sz w:val="22"/>
                <w:szCs w:val="22"/>
                <w:lang w:eastAsia="cs-CZ"/>
              </w:rPr>
              <w:pPrChange w:id="636" w:author="Autor">
                <w:pPr>
                  <w:jc w:val="center"/>
                </w:pPr>
              </w:pPrChange>
            </w:pPr>
            <w:r w:rsidRPr="007C3E78">
              <w:rPr>
                <w:sz w:val="22"/>
                <w:szCs w:val="22"/>
                <w:lang w:eastAsia="cs-CZ"/>
              </w:rPr>
              <w:t>1</w:t>
            </w:r>
            <w:r>
              <w:rPr>
                <w:sz w:val="22"/>
                <w:szCs w:val="22"/>
                <w:lang w:eastAsia="cs-CZ"/>
              </w:rPr>
              <w:t>3</w:t>
            </w:r>
          </w:p>
        </w:tc>
        <w:tc>
          <w:tcPr>
            <w:tcW w:w="3720" w:type="dxa"/>
            <w:tcBorders>
              <w:bottom w:val="single" w:sz="4" w:space="0" w:color="auto"/>
            </w:tcBorders>
            <w:shd w:val="clear" w:color="auto" w:fill="auto"/>
            <w:tcPrChange w:id="637" w:author="Autor">
              <w:tcPr>
                <w:tcW w:w="3720" w:type="dxa"/>
                <w:gridSpan w:val="2"/>
                <w:tcBorders>
                  <w:bottom w:val="single" w:sz="4" w:space="0" w:color="auto"/>
                </w:tcBorders>
                <w:shd w:val="clear" w:color="auto" w:fill="auto"/>
              </w:tcPr>
            </w:tcPrChange>
          </w:tcPr>
          <w:p w14:paraId="2F70FD98" w14:textId="77777777" w:rsidR="006A6F1A" w:rsidRPr="007C3E78" w:rsidRDefault="006A6F1A" w:rsidP="00D449BD">
            <w:pPr>
              <w:jc w:val="both"/>
              <w:rPr>
                <w:sz w:val="22"/>
                <w:szCs w:val="22"/>
                <w:lang w:eastAsia="cs-CZ"/>
              </w:rPr>
              <w:pPrChange w:id="638" w:author="Autor">
                <w:pPr/>
              </w:pPrChange>
            </w:pPr>
            <w:r w:rsidRPr="007C3E78">
              <w:rPr>
                <w:sz w:val="22"/>
                <w:szCs w:val="22"/>
                <w:lang w:eastAsia="cs-CZ"/>
              </w:rPr>
              <w:t>Nedostatočne opísaný predmet zákazky</w:t>
            </w:r>
          </w:p>
        </w:tc>
        <w:tc>
          <w:tcPr>
            <w:tcW w:w="6379" w:type="dxa"/>
            <w:tcBorders>
              <w:bottom w:val="single" w:sz="4" w:space="0" w:color="auto"/>
            </w:tcBorders>
            <w:shd w:val="clear" w:color="auto" w:fill="auto"/>
            <w:tcPrChange w:id="639" w:author="Autor">
              <w:tcPr>
                <w:tcW w:w="6379" w:type="dxa"/>
                <w:gridSpan w:val="2"/>
                <w:tcBorders>
                  <w:bottom w:val="single" w:sz="4" w:space="0" w:color="auto"/>
                </w:tcBorders>
                <w:shd w:val="clear" w:color="auto" w:fill="auto"/>
              </w:tcPr>
            </w:tcPrChange>
          </w:tcPr>
          <w:p w14:paraId="1CBD6FFC" w14:textId="77777777" w:rsidR="006A6F1A" w:rsidRPr="007C3E78" w:rsidRDefault="006A6F1A" w:rsidP="00020538">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17"/>
            </w:r>
          </w:p>
        </w:tc>
        <w:tc>
          <w:tcPr>
            <w:tcW w:w="3260" w:type="dxa"/>
            <w:tcBorders>
              <w:bottom w:val="single" w:sz="4" w:space="0" w:color="auto"/>
            </w:tcBorders>
            <w:shd w:val="clear" w:color="auto" w:fill="auto"/>
            <w:tcPrChange w:id="640" w:author="Autor">
              <w:tcPr>
                <w:tcW w:w="3260" w:type="dxa"/>
                <w:gridSpan w:val="2"/>
                <w:tcBorders>
                  <w:bottom w:val="single" w:sz="4" w:space="0" w:color="auto"/>
                </w:tcBorders>
                <w:shd w:val="clear" w:color="auto" w:fill="auto"/>
              </w:tcPr>
            </w:tcPrChange>
          </w:tcPr>
          <w:p w14:paraId="2A7DE021" w14:textId="77777777" w:rsidR="006A6F1A" w:rsidRPr="007C3E78" w:rsidRDefault="006A6F1A" w:rsidP="00D449BD">
            <w:pPr>
              <w:jc w:val="both"/>
              <w:rPr>
                <w:sz w:val="22"/>
                <w:szCs w:val="22"/>
                <w:lang w:eastAsia="cs-CZ"/>
              </w:rPr>
              <w:pPrChange w:id="641" w:author="Autor">
                <w:pPr/>
              </w:pPrChange>
            </w:pPr>
            <w:r w:rsidRPr="007C3E78">
              <w:rPr>
                <w:sz w:val="22"/>
                <w:szCs w:val="22"/>
                <w:lang w:eastAsia="cs-CZ"/>
              </w:rPr>
              <w:t>10 %</w:t>
            </w:r>
          </w:p>
          <w:p w14:paraId="3A0C13B3" w14:textId="77777777" w:rsidR="006A6F1A" w:rsidRPr="007C3E78" w:rsidRDefault="006A6F1A" w:rsidP="00D449BD">
            <w:pPr>
              <w:jc w:val="both"/>
              <w:rPr>
                <w:sz w:val="22"/>
                <w:szCs w:val="22"/>
                <w:lang w:eastAsia="cs-CZ"/>
              </w:rPr>
              <w:pPrChange w:id="642" w:author="Autor">
                <w:pPr/>
              </w:pPrChange>
            </w:pPr>
          </w:p>
          <w:p w14:paraId="7C5C9F54" w14:textId="77777777" w:rsidR="006A6F1A" w:rsidRPr="007C3E78" w:rsidRDefault="006A6F1A" w:rsidP="00D449BD">
            <w:pPr>
              <w:jc w:val="both"/>
              <w:rPr>
                <w:sz w:val="22"/>
                <w:szCs w:val="22"/>
                <w:lang w:eastAsia="cs-CZ"/>
              </w:rPr>
              <w:pPrChange w:id="643" w:author="Autor">
                <w:pPr/>
              </w:pPrChange>
            </w:pPr>
            <w:r w:rsidRPr="007C3E78">
              <w:rPr>
                <w:sz w:val="22"/>
                <w:szCs w:val="22"/>
                <w:lang w:eastAsia="cs-CZ"/>
              </w:rPr>
              <w:t>Táto sadzba môže byť znížená na 5 % v závislosti od závažnosti porušenia</w:t>
            </w:r>
          </w:p>
          <w:p w14:paraId="0859498A" w14:textId="77777777" w:rsidR="006A6F1A" w:rsidRPr="007C3E78" w:rsidRDefault="006A6F1A" w:rsidP="00D449BD">
            <w:pPr>
              <w:jc w:val="both"/>
              <w:rPr>
                <w:sz w:val="22"/>
                <w:szCs w:val="22"/>
                <w:lang w:eastAsia="cs-CZ"/>
              </w:rPr>
              <w:pPrChange w:id="644" w:author="Autor">
                <w:pPr/>
              </w:pPrChange>
            </w:pPr>
          </w:p>
          <w:p w14:paraId="6466D586" w14:textId="77777777" w:rsidR="006A6F1A" w:rsidRPr="007C3E78" w:rsidRDefault="006A6F1A" w:rsidP="00D449BD">
            <w:pPr>
              <w:jc w:val="both"/>
              <w:rPr>
                <w:sz w:val="22"/>
                <w:szCs w:val="22"/>
                <w:lang w:eastAsia="cs-CZ"/>
              </w:rPr>
              <w:pPrChange w:id="645" w:author="Autor">
                <w:pPr/>
              </w:pPrChange>
            </w:pPr>
            <w:r w:rsidRPr="007C3E78">
              <w:rPr>
                <w:sz w:val="22"/>
                <w:szCs w:val="22"/>
                <w:lang w:eastAsia="cs-CZ"/>
              </w:rPr>
              <w:t xml:space="preserve">V prípade zrealizovaných prác, ktoré neboli </w:t>
            </w:r>
            <w:r>
              <w:rPr>
                <w:sz w:val="22"/>
                <w:szCs w:val="22"/>
                <w:lang w:eastAsia="cs-CZ"/>
              </w:rPr>
              <w:t>súčasťou opisu predmetu zákazky</w:t>
            </w:r>
            <w:r w:rsidRPr="007C3E78">
              <w:rPr>
                <w:sz w:val="22"/>
                <w:szCs w:val="22"/>
                <w:lang w:eastAsia="cs-CZ"/>
              </w:rPr>
              <w:t xml:space="preserve">, zodpovedajúca hodnota prác je predmetom 100 % </w:t>
            </w:r>
            <w:r>
              <w:rPr>
                <w:sz w:val="22"/>
                <w:szCs w:val="22"/>
                <w:lang w:eastAsia="cs-CZ"/>
              </w:rPr>
              <w:t>finančnej opravy.</w:t>
            </w:r>
          </w:p>
        </w:tc>
      </w:tr>
      <w:tr w:rsidR="006A6F1A" w:rsidRPr="007C3E78" w14:paraId="479539BC"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646"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647" w:author="Autor">
            <w:trPr>
              <w:gridAfter w:val="0"/>
            </w:trPr>
          </w:trPrChange>
        </w:trPr>
        <w:tc>
          <w:tcPr>
            <w:tcW w:w="675" w:type="dxa"/>
            <w:tcBorders>
              <w:bottom w:val="single" w:sz="4" w:space="0" w:color="auto"/>
            </w:tcBorders>
            <w:shd w:val="clear" w:color="auto" w:fill="auto"/>
            <w:vAlign w:val="center"/>
            <w:tcPrChange w:id="648" w:author="Autor">
              <w:tcPr>
                <w:tcW w:w="675" w:type="dxa"/>
                <w:gridSpan w:val="2"/>
                <w:tcBorders>
                  <w:bottom w:val="single" w:sz="4" w:space="0" w:color="auto"/>
                </w:tcBorders>
                <w:shd w:val="clear" w:color="auto" w:fill="auto"/>
                <w:vAlign w:val="center"/>
              </w:tcPr>
            </w:tcPrChange>
          </w:tcPr>
          <w:p w14:paraId="068E7A4A" w14:textId="77777777" w:rsidR="006A6F1A" w:rsidRPr="007C3E78" w:rsidRDefault="006A6F1A" w:rsidP="00D449BD">
            <w:pPr>
              <w:jc w:val="both"/>
              <w:rPr>
                <w:sz w:val="22"/>
                <w:szCs w:val="22"/>
                <w:lang w:eastAsia="cs-CZ"/>
              </w:rPr>
              <w:pPrChange w:id="649" w:author="Autor">
                <w:pPr>
                  <w:jc w:val="center"/>
                </w:pPr>
              </w:pPrChange>
            </w:pPr>
            <w:r>
              <w:rPr>
                <w:sz w:val="22"/>
                <w:szCs w:val="22"/>
                <w:lang w:eastAsia="cs-CZ"/>
              </w:rPr>
              <w:t>14</w:t>
            </w:r>
          </w:p>
        </w:tc>
        <w:tc>
          <w:tcPr>
            <w:tcW w:w="3720" w:type="dxa"/>
            <w:tcBorders>
              <w:bottom w:val="single" w:sz="4" w:space="0" w:color="auto"/>
            </w:tcBorders>
            <w:shd w:val="clear" w:color="auto" w:fill="auto"/>
            <w:tcPrChange w:id="650" w:author="Autor">
              <w:tcPr>
                <w:tcW w:w="3720" w:type="dxa"/>
                <w:gridSpan w:val="2"/>
                <w:tcBorders>
                  <w:bottom w:val="single" w:sz="4" w:space="0" w:color="auto"/>
                </w:tcBorders>
                <w:shd w:val="clear" w:color="auto" w:fill="auto"/>
              </w:tcPr>
            </w:tcPrChange>
          </w:tcPr>
          <w:p w14:paraId="22F62E6B" w14:textId="532EC6D0" w:rsidR="006A6F1A" w:rsidRPr="007C3E78" w:rsidRDefault="006A6F1A" w:rsidP="00D449BD">
            <w:pPr>
              <w:jc w:val="both"/>
              <w:rPr>
                <w:sz w:val="22"/>
                <w:szCs w:val="22"/>
                <w:lang w:eastAsia="cs-CZ"/>
              </w:rPr>
              <w:pPrChange w:id="651" w:author="Autor">
                <w:pPr/>
              </w:pPrChange>
            </w:pPr>
            <w:r w:rsidRPr="007C3E78">
              <w:rPr>
                <w:sz w:val="22"/>
                <w:szCs w:val="22"/>
                <w:lang w:eastAsia="cs-CZ"/>
              </w:rPr>
              <w:t xml:space="preserve">Porušenie povinnosti zadávať podlimitnú zákazku na nákup tovarov, alebo služieb, </w:t>
            </w:r>
            <w:r>
              <w:rPr>
                <w:sz w:val="22"/>
                <w:szCs w:val="22"/>
                <w:lang w:eastAsia="cs-CZ"/>
              </w:rPr>
              <w:t xml:space="preserve">ktoré nie </w:t>
            </w:r>
            <w:r w:rsidRPr="009A5D38">
              <w:rPr>
                <w:sz w:val="22"/>
                <w:szCs w:val="22"/>
                <w:lang w:eastAsia="cs-CZ"/>
              </w:rPr>
              <w:t>sú intelektuálnej povahy</w:t>
            </w:r>
            <w:ins w:id="652" w:author="Autor">
              <w:r w:rsidR="00CB1CAA">
                <w:rPr>
                  <w:sz w:val="22"/>
                  <w:szCs w:val="22"/>
                  <w:lang w:eastAsia="cs-CZ"/>
                </w:rPr>
                <w:t xml:space="preserve"> alebo stavebných prác</w:t>
              </w:r>
            </w:ins>
            <w:r>
              <w:rPr>
                <w:sz w:val="22"/>
                <w:szCs w:val="22"/>
                <w:lang w:eastAsia="cs-CZ"/>
              </w:rPr>
              <w:t xml:space="preserve">, </w:t>
            </w:r>
            <w:r w:rsidRPr="007C3E78">
              <w:rPr>
                <w:sz w:val="22"/>
                <w:szCs w:val="22"/>
                <w:lang w:eastAsia="cs-CZ"/>
              </w:rPr>
              <w:t>bežne dostupných na trhu, prostredníctvom elektronického trhoviska</w:t>
            </w:r>
            <w:ins w:id="653" w:author="Autor">
              <w:r w:rsidR="00362F89">
                <w:rPr>
                  <w:sz w:val="22"/>
                  <w:szCs w:val="22"/>
                  <w:lang w:eastAsia="cs-CZ"/>
                </w:rPr>
                <w:t xml:space="preserve"> </w:t>
              </w:r>
            </w:ins>
          </w:p>
        </w:tc>
        <w:tc>
          <w:tcPr>
            <w:tcW w:w="6379" w:type="dxa"/>
            <w:tcBorders>
              <w:bottom w:val="single" w:sz="4" w:space="0" w:color="auto"/>
            </w:tcBorders>
            <w:shd w:val="clear" w:color="auto" w:fill="auto"/>
            <w:tcPrChange w:id="654" w:author="Autor">
              <w:tcPr>
                <w:tcW w:w="6379" w:type="dxa"/>
                <w:gridSpan w:val="2"/>
                <w:tcBorders>
                  <w:bottom w:val="single" w:sz="4" w:space="0" w:color="auto"/>
                </w:tcBorders>
                <w:shd w:val="clear" w:color="auto" w:fill="auto"/>
              </w:tcPr>
            </w:tcPrChange>
          </w:tcPr>
          <w:p w14:paraId="595F87ED" w14:textId="0D296F43" w:rsidR="006A6F1A" w:rsidRPr="007C3E78" w:rsidRDefault="006A6F1A" w:rsidP="00362F89">
            <w:pPr>
              <w:jc w:val="both"/>
              <w:rPr>
                <w:sz w:val="22"/>
                <w:szCs w:val="22"/>
                <w:lang w:eastAsia="cs-CZ"/>
              </w:rPr>
            </w:pPr>
            <w:r w:rsidRPr="007E5BFC">
              <w:rPr>
                <w:sz w:val="22"/>
                <w:szCs w:val="22"/>
                <w:lang w:eastAsia="cs-CZ"/>
              </w:rPr>
              <w:t xml:space="preserve">Verejný obstarávateľ nepostupoval podľa </w:t>
            </w:r>
            <w:r w:rsidRPr="003858EE">
              <w:rPr>
                <w:sz w:val="22"/>
                <w:szCs w:val="22"/>
              </w:rPr>
              <w:t xml:space="preserve">§ </w:t>
            </w:r>
            <w:r>
              <w:rPr>
                <w:sz w:val="22"/>
                <w:szCs w:val="22"/>
              </w:rPr>
              <w:t>109</w:t>
            </w:r>
            <w:r w:rsidRPr="003858EE">
              <w:rPr>
                <w:sz w:val="22"/>
                <w:szCs w:val="22"/>
              </w:rPr>
              <w:t xml:space="preserve"> až </w:t>
            </w:r>
            <w:r>
              <w:rPr>
                <w:sz w:val="22"/>
                <w:szCs w:val="22"/>
              </w:rPr>
              <w:t>112</w:t>
            </w:r>
            <w:r w:rsidRPr="003858EE">
              <w:rPr>
                <w:sz w:val="22"/>
                <w:szCs w:val="22"/>
              </w:rPr>
              <w:t xml:space="preserve"> </w:t>
            </w:r>
            <w:r>
              <w:rPr>
                <w:sz w:val="22"/>
                <w:szCs w:val="22"/>
              </w:rPr>
              <w:t>Z</w:t>
            </w:r>
            <w:r w:rsidRPr="003858EE">
              <w:rPr>
                <w:sz w:val="22"/>
                <w:szCs w:val="22"/>
              </w:rPr>
              <w:t>VO, ak ide o dodanie tovaru, alebo poskytnutie služ</w:t>
            </w:r>
            <w:r>
              <w:rPr>
                <w:sz w:val="22"/>
                <w:szCs w:val="22"/>
              </w:rPr>
              <w:t>ieb, ktoré nie sú intelektuálnej povahy,</w:t>
            </w:r>
            <w:r w:rsidRPr="003858EE">
              <w:rPr>
                <w:sz w:val="22"/>
                <w:szCs w:val="22"/>
              </w:rPr>
              <w:t xml:space="preserve"> bežne dostupných na trhu, ale na obstarávanie použil postup podľa § </w:t>
            </w:r>
            <w:r>
              <w:rPr>
                <w:sz w:val="22"/>
                <w:szCs w:val="22"/>
              </w:rPr>
              <w:t>117</w:t>
            </w:r>
            <w:r w:rsidRPr="003858EE">
              <w:rPr>
                <w:sz w:val="22"/>
                <w:szCs w:val="22"/>
              </w:rPr>
              <w:t xml:space="preserve">  </w:t>
            </w:r>
            <w:r>
              <w:rPr>
                <w:sz w:val="22"/>
                <w:szCs w:val="22"/>
              </w:rPr>
              <w:t>Z</w:t>
            </w:r>
            <w:r w:rsidRPr="003858EE">
              <w:rPr>
                <w:sz w:val="22"/>
                <w:szCs w:val="22"/>
              </w:rPr>
              <w:t>VO</w:t>
            </w:r>
            <w:r w:rsidR="00CA10DE">
              <w:rPr>
                <w:sz w:val="22"/>
                <w:szCs w:val="22"/>
              </w:rPr>
              <w:t xml:space="preserve"> </w:t>
            </w:r>
            <w:r w:rsidRPr="003858EE">
              <w:rPr>
                <w:sz w:val="22"/>
                <w:szCs w:val="22"/>
              </w:rPr>
              <w:t>alebo postup podľa § 1</w:t>
            </w:r>
            <w:r>
              <w:rPr>
                <w:sz w:val="22"/>
                <w:szCs w:val="22"/>
              </w:rPr>
              <w:t>13</w:t>
            </w:r>
            <w:r w:rsidRPr="003858EE">
              <w:rPr>
                <w:sz w:val="22"/>
                <w:szCs w:val="22"/>
              </w:rPr>
              <w:t xml:space="preserve"> až 1</w:t>
            </w:r>
            <w:r>
              <w:rPr>
                <w:sz w:val="22"/>
                <w:szCs w:val="22"/>
              </w:rPr>
              <w:t>16</w:t>
            </w:r>
            <w:r w:rsidRPr="003858EE">
              <w:rPr>
                <w:sz w:val="22"/>
                <w:szCs w:val="22"/>
              </w:rPr>
              <w:t xml:space="preserve"> </w:t>
            </w:r>
            <w:r>
              <w:rPr>
                <w:sz w:val="22"/>
                <w:szCs w:val="22"/>
              </w:rPr>
              <w:t>Z</w:t>
            </w:r>
            <w:r w:rsidRPr="003858EE">
              <w:rPr>
                <w:sz w:val="22"/>
                <w:szCs w:val="22"/>
              </w:rPr>
              <w:t>VO</w:t>
            </w:r>
            <w:r w:rsidR="00344416">
              <w:rPr>
                <w:sz w:val="22"/>
                <w:szCs w:val="22"/>
              </w:rPr>
              <w:t xml:space="preserve"> </w:t>
            </w:r>
            <w:del w:id="655" w:author="Autor">
              <w:r w:rsidR="00B87212">
                <w:rPr>
                  <w:sz w:val="22"/>
                  <w:szCs w:val="22"/>
                </w:rPr>
                <w:delText>(vzťahuje</w:delText>
              </w:r>
            </w:del>
            <w:ins w:id="656" w:author="Autor">
              <w:r w:rsidR="003F0D36">
                <w:rPr>
                  <w:sz w:val="22"/>
                  <w:szCs w:val="22"/>
                </w:rPr>
                <w:t>týka</w:t>
              </w:r>
            </w:ins>
            <w:r w:rsidR="003F0D36">
              <w:rPr>
                <w:sz w:val="22"/>
                <w:szCs w:val="22"/>
              </w:rPr>
              <w:t xml:space="preserve"> sa </w:t>
            </w:r>
            <w:del w:id="657" w:author="Autor">
              <w:r w:rsidR="00B87212">
                <w:rPr>
                  <w:sz w:val="22"/>
                  <w:szCs w:val="22"/>
                </w:rPr>
                <w:delText>na verejné obstarávanie</w:delText>
              </w:r>
            </w:del>
            <w:ins w:id="658" w:author="Autor">
              <w:r w:rsidR="003F0D36">
                <w:rPr>
                  <w:sz w:val="22"/>
                  <w:szCs w:val="22"/>
                </w:rPr>
                <w:t>zákaziek, ktoré boli</w:t>
              </w:r>
            </w:ins>
            <w:r w:rsidR="003F0D36">
              <w:rPr>
                <w:sz w:val="22"/>
                <w:szCs w:val="22"/>
              </w:rPr>
              <w:t xml:space="preserve"> vyhlásené do 1.11.2017)</w:t>
            </w:r>
            <w:r w:rsidRPr="003858EE">
              <w:rPr>
                <w:sz w:val="22"/>
                <w:szCs w:val="22"/>
              </w:rPr>
              <w:t>.</w:t>
            </w:r>
            <w:r w:rsidR="00CA10DE">
              <w:rPr>
                <w:sz w:val="22"/>
                <w:szCs w:val="22"/>
              </w:rPr>
              <w:t xml:space="preserve"> </w:t>
            </w:r>
          </w:p>
        </w:tc>
        <w:tc>
          <w:tcPr>
            <w:tcW w:w="3260" w:type="dxa"/>
            <w:tcBorders>
              <w:bottom w:val="single" w:sz="4" w:space="0" w:color="auto"/>
            </w:tcBorders>
            <w:shd w:val="clear" w:color="auto" w:fill="auto"/>
            <w:tcPrChange w:id="659" w:author="Autor">
              <w:tcPr>
                <w:tcW w:w="3260" w:type="dxa"/>
                <w:gridSpan w:val="2"/>
                <w:tcBorders>
                  <w:bottom w:val="single" w:sz="4" w:space="0" w:color="auto"/>
                </w:tcBorders>
                <w:shd w:val="clear" w:color="auto" w:fill="auto"/>
              </w:tcPr>
            </w:tcPrChange>
          </w:tcPr>
          <w:p w14:paraId="40EE6CC2" w14:textId="77777777" w:rsidR="006A6F1A" w:rsidRPr="007C3E78" w:rsidRDefault="006A6F1A" w:rsidP="00D449BD">
            <w:pPr>
              <w:jc w:val="both"/>
              <w:rPr>
                <w:sz w:val="22"/>
                <w:szCs w:val="22"/>
                <w:lang w:eastAsia="cs-CZ"/>
              </w:rPr>
              <w:pPrChange w:id="660" w:author="Autor">
                <w:pPr/>
              </w:pPrChange>
            </w:pPr>
            <w:r>
              <w:rPr>
                <w:sz w:val="22"/>
                <w:szCs w:val="22"/>
                <w:lang w:eastAsia="cs-CZ"/>
              </w:rPr>
              <w:t>5</w:t>
            </w:r>
            <w:r w:rsidRPr="007C3E78">
              <w:rPr>
                <w:sz w:val="22"/>
                <w:szCs w:val="22"/>
                <w:lang w:eastAsia="cs-CZ"/>
              </w:rPr>
              <w:t xml:space="preserve"> %</w:t>
            </w:r>
          </w:p>
          <w:p w14:paraId="15CF2A44" w14:textId="77777777" w:rsidR="006A6F1A" w:rsidRPr="007C3E78" w:rsidRDefault="006A6F1A" w:rsidP="00D449BD">
            <w:pPr>
              <w:jc w:val="both"/>
              <w:rPr>
                <w:sz w:val="22"/>
                <w:szCs w:val="22"/>
                <w:lang w:eastAsia="cs-CZ"/>
              </w:rPr>
              <w:pPrChange w:id="661" w:author="Autor">
                <w:pPr/>
              </w:pPrChange>
            </w:pPr>
          </w:p>
        </w:tc>
      </w:tr>
      <w:tr w:rsidR="00362F89" w:rsidRPr="007C3E78" w14:paraId="1ABE83CB" w14:textId="77777777" w:rsidTr="006A6F1A">
        <w:trPr>
          <w:ins w:id="662" w:author="Autor"/>
        </w:trPr>
        <w:tc>
          <w:tcPr>
            <w:tcW w:w="675" w:type="dxa"/>
            <w:tcBorders>
              <w:bottom w:val="single" w:sz="4" w:space="0" w:color="auto"/>
            </w:tcBorders>
            <w:shd w:val="clear" w:color="auto" w:fill="auto"/>
            <w:vAlign w:val="center"/>
          </w:tcPr>
          <w:p w14:paraId="2C679AA8" w14:textId="49F382B4" w:rsidR="00362F89" w:rsidRDefault="00362F89" w:rsidP="00020538">
            <w:pPr>
              <w:jc w:val="both"/>
              <w:rPr>
                <w:ins w:id="663" w:author="Autor"/>
                <w:sz w:val="22"/>
                <w:szCs w:val="22"/>
                <w:lang w:eastAsia="cs-CZ"/>
              </w:rPr>
            </w:pPr>
            <w:ins w:id="664" w:author="Autor">
              <w:r>
                <w:rPr>
                  <w:sz w:val="22"/>
                  <w:szCs w:val="22"/>
                  <w:lang w:eastAsia="cs-CZ"/>
                </w:rPr>
                <w:t>15</w:t>
              </w:r>
            </w:ins>
          </w:p>
        </w:tc>
        <w:tc>
          <w:tcPr>
            <w:tcW w:w="3720" w:type="dxa"/>
            <w:tcBorders>
              <w:bottom w:val="single" w:sz="4" w:space="0" w:color="auto"/>
            </w:tcBorders>
            <w:shd w:val="clear" w:color="auto" w:fill="auto"/>
          </w:tcPr>
          <w:p w14:paraId="1DA4F461" w14:textId="51F77C7F" w:rsidR="00362F89" w:rsidRPr="007C3E78" w:rsidRDefault="00362F89" w:rsidP="00020538">
            <w:pPr>
              <w:jc w:val="both"/>
              <w:rPr>
                <w:ins w:id="665" w:author="Autor"/>
                <w:sz w:val="22"/>
                <w:szCs w:val="22"/>
                <w:lang w:eastAsia="cs-CZ"/>
              </w:rPr>
            </w:pPr>
            <w:ins w:id="666" w:author="Autor">
              <w:r>
                <w:rPr>
                  <w:sz w:val="22"/>
                  <w:szCs w:val="22"/>
                  <w:lang w:eastAsia="cs-CZ"/>
                </w:rPr>
                <w:t>Zadanie zákazky na nie bežne dostupné tovary, služby alebo stavebné práce s využitím elektronického trhoviska</w:t>
              </w:r>
              <w:r w:rsidR="004F2B69">
                <w:rPr>
                  <w:sz w:val="22"/>
                  <w:szCs w:val="22"/>
                  <w:lang w:eastAsia="cs-CZ"/>
                </w:rPr>
                <w:t xml:space="preserve"> alebo prostredníctvom dynamického nákupného systému</w:t>
              </w:r>
            </w:ins>
          </w:p>
        </w:tc>
        <w:tc>
          <w:tcPr>
            <w:tcW w:w="6379" w:type="dxa"/>
            <w:tcBorders>
              <w:bottom w:val="single" w:sz="4" w:space="0" w:color="auto"/>
            </w:tcBorders>
            <w:shd w:val="clear" w:color="auto" w:fill="auto"/>
          </w:tcPr>
          <w:p w14:paraId="5C3FDC71" w14:textId="73A036F2" w:rsidR="00362F89" w:rsidRPr="007E5BFC" w:rsidRDefault="00CB1CAA" w:rsidP="00362F89">
            <w:pPr>
              <w:jc w:val="both"/>
              <w:rPr>
                <w:ins w:id="667" w:author="Autor"/>
                <w:sz w:val="22"/>
                <w:szCs w:val="22"/>
                <w:lang w:eastAsia="cs-CZ"/>
              </w:rPr>
            </w:pPr>
            <w:ins w:id="668" w:author="Autor">
              <w:r>
                <w:rPr>
                  <w:sz w:val="22"/>
                  <w:szCs w:val="22"/>
                  <w:lang w:eastAsia="cs-CZ"/>
                </w:rPr>
                <w:t>Verejný obstarávateľ postupoval v rozpore s ustanovením § 108 ods. 1 písm. a) ZVO, keď zákazky na nie bežne dostupné tovary, služby alebo stavebné práce zadával s využitím elektronického trhoviska</w:t>
              </w:r>
              <w:r w:rsidR="004F2B69">
                <w:rPr>
                  <w:sz w:val="22"/>
                  <w:szCs w:val="22"/>
                  <w:lang w:eastAsia="cs-CZ"/>
                </w:rPr>
                <w:t>, resp. v rozpore s § 58 ods. 1 ZVO, keď na nie bežne dostupné tovary, služby alebo stavebné práce využil dynamický nákupný systém</w:t>
              </w:r>
              <w:r>
                <w:rPr>
                  <w:sz w:val="22"/>
                  <w:szCs w:val="22"/>
                  <w:lang w:eastAsia="cs-CZ"/>
                </w:rPr>
                <w:t>.</w:t>
              </w:r>
            </w:ins>
          </w:p>
        </w:tc>
        <w:tc>
          <w:tcPr>
            <w:tcW w:w="3260" w:type="dxa"/>
            <w:tcBorders>
              <w:bottom w:val="single" w:sz="4" w:space="0" w:color="auto"/>
            </w:tcBorders>
            <w:shd w:val="clear" w:color="auto" w:fill="auto"/>
          </w:tcPr>
          <w:p w14:paraId="3731AF7D" w14:textId="780C0B58" w:rsidR="00362F89" w:rsidRDefault="00362F89" w:rsidP="00020538">
            <w:pPr>
              <w:jc w:val="both"/>
              <w:rPr>
                <w:ins w:id="669" w:author="Autor"/>
                <w:sz w:val="22"/>
                <w:szCs w:val="22"/>
                <w:lang w:eastAsia="cs-CZ"/>
              </w:rPr>
            </w:pPr>
            <w:ins w:id="670" w:author="Autor">
              <w:r>
                <w:rPr>
                  <w:sz w:val="22"/>
                  <w:szCs w:val="22"/>
                  <w:lang w:eastAsia="cs-CZ"/>
                </w:rPr>
                <w:t>25%</w:t>
              </w:r>
              <w:r w:rsidR="003F0D36">
                <w:rPr>
                  <w:sz w:val="22"/>
                  <w:szCs w:val="22"/>
                  <w:lang w:eastAsia="cs-CZ"/>
                </w:rPr>
                <w:t>,</w:t>
              </w:r>
              <w:r w:rsidR="003F0D36">
                <w:rPr>
                  <w:sz w:val="22"/>
                  <w:szCs w:val="22"/>
                </w:rPr>
                <w:t xml:space="preserve"> s možnosťou zníženia na        10 % v prípade zákaziek na dodanie tovaru (pozn. bežná dostupnosť vo vzťahu k zákazkám na dodanie tovaru nie je upravená výkladovým stanoviskom ÚVO, z uvedeného dôvodu je náročnejšie posúdiť otázku bežnej dostupnosti)</w:t>
              </w:r>
            </w:ins>
          </w:p>
          <w:p w14:paraId="18F8C587" w14:textId="6977E24E" w:rsidR="00362F89" w:rsidRDefault="00362F89" w:rsidP="00020538">
            <w:pPr>
              <w:jc w:val="both"/>
              <w:rPr>
                <w:ins w:id="671" w:author="Autor"/>
                <w:sz w:val="22"/>
                <w:szCs w:val="22"/>
                <w:lang w:eastAsia="cs-CZ"/>
              </w:rPr>
            </w:pPr>
          </w:p>
        </w:tc>
      </w:tr>
      <w:tr w:rsidR="003F0D36" w:rsidRPr="007C3E78" w14:paraId="5B5A6542" w14:textId="77777777" w:rsidTr="006A6F1A">
        <w:trPr>
          <w:ins w:id="672" w:author="Autor"/>
        </w:trPr>
        <w:tc>
          <w:tcPr>
            <w:tcW w:w="675" w:type="dxa"/>
            <w:tcBorders>
              <w:bottom w:val="single" w:sz="4" w:space="0" w:color="auto"/>
            </w:tcBorders>
            <w:shd w:val="clear" w:color="auto" w:fill="auto"/>
            <w:vAlign w:val="center"/>
          </w:tcPr>
          <w:p w14:paraId="550542E9" w14:textId="00AED024" w:rsidR="003F0D36" w:rsidRDefault="003F0D36" w:rsidP="003F0D36">
            <w:pPr>
              <w:jc w:val="both"/>
              <w:rPr>
                <w:ins w:id="673" w:author="Autor"/>
                <w:sz w:val="22"/>
                <w:szCs w:val="22"/>
                <w:lang w:eastAsia="cs-CZ"/>
              </w:rPr>
            </w:pPr>
            <w:ins w:id="674" w:author="Autor">
              <w:r>
                <w:rPr>
                  <w:sz w:val="22"/>
                  <w:szCs w:val="22"/>
                  <w:lang w:eastAsia="cs-CZ"/>
                </w:rPr>
                <w:t>16</w:t>
              </w:r>
            </w:ins>
          </w:p>
        </w:tc>
        <w:tc>
          <w:tcPr>
            <w:tcW w:w="3720" w:type="dxa"/>
            <w:tcBorders>
              <w:bottom w:val="single" w:sz="4" w:space="0" w:color="auto"/>
            </w:tcBorders>
            <w:shd w:val="clear" w:color="auto" w:fill="auto"/>
          </w:tcPr>
          <w:p w14:paraId="45E4D689" w14:textId="7A674353" w:rsidR="003F0D36" w:rsidRDefault="003F0D36" w:rsidP="003F0D36">
            <w:pPr>
              <w:jc w:val="both"/>
              <w:rPr>
                <w:ins w:id="675" w:author="Autor"/>
                <w:sz w:val="22"/>
                <w:szCs w:val="22"/>
                <w:lang w:eastAsia="cs-CZ"/>
              </w:rPr>
            </w:pPr>
            <w:ins w:id="676" w:author="Autor">
              <w:r>
                <w:rPr>
                  <w:sz w:val="22"/>
                  <w:szCs w:val="22"/>
                  <w:lang w:eastAsia="cs-CZ"/>
                </w:rPr>
                <w:t xml:space="preserve">Nezaslanie výzvy na predkladanie ponúk </w:t>
              </w:r>
              <w:r w:rsidRPr="00C75869">
                <w:rPr>
                  <w:sz w:val="22"/>
                  <w:szCs w:val="22"/>
                  <w:lang w:eastAsia="cs-CZ"/>
                </w:rPr>
                <w:t xml:space="preserve">minimálne trom vybraným </w:t>
              </w:r>
              <w:r>
                <w:rPr>
                  <w:sz w:val="22"/>
                  <w:szCs w:val="22"/>
                  <w:lang w:eastAsia="cs-CZ"/>
                </w:rPr>
                <w:t xml:space="preserve">záujemcom/potenciálnym dodávateľom v prípade zákazky s nízkou hodnotou alebo zákazky zadávanej osobou, </w:t>
              </w:r>
              <w:r w:rsidRPr="00C75869">
                <w:rPr>
                  <w:sz w:val="22"/>
                  <w:szCs w:val="22"/>
                  <w:lang w:eastAsia="cs-CZ"/>
                </w:rPr>
                <w:t xml:space="preserve">ktorej verejný obstarávateľ poskytne 50% a menej finančných prostriedkov na dodanie tovaru, uskutočnenie stavebných prác a poskytnutie služieb z </w:t>
              </w:r>
              <w:r>
                <w:rPr>
                  <w:sz w:val="22"/>
                  <w:szCs w:val="22"/>
                  <w:lang w:eastAsia="cs-CZ"/>
                </w:rPr>
                <w:t>NFP</w:t>
              </w:r>
            </w:ins>
          </w:p>
        </w:tc>
        <w:tc>
          <w:tcPr>
            <w:tcW w:w="6379" w:type="dxa"/>
            <w:tcBorders>
              <w:bottom w:val="single" w:sz="4" w:space="0" w:color="auto"/>
            </w:tcBorders>
            <w:shd w:val="clear" w:color="auto" w:fill="auto"/>
          </w:tcPr>
          <w:p w14:paraId="5E31D680" w14:textId="60711F6C" w:rsidR="003F0D36" w:rsidRDefault="003F0D36" w:rsidP="003F0D36">
            <w:pPr>
              <w:jc w:val="both"/>
              <w:rPr>
                <w:ins w:id="677" w:author="Autor"/>
                <w:sz w:val="22"/>
                <w:szCs w:val="22"/>
                <w:lang w:eastAsia="cs-CZ"/>
              </w:rPr>
            </w:pPr>
            <w:ins w:id="678" w:author="Autor">
              <w:r>
                <w:rPr>
                  <w:sz w:val="22"/>
                  <w:szCs w:val="22"/>
                  <w:lang w:eastAsia="cs-CZ"/>
                </w:rPr>
                <w:t xml:space="preserve">Prijímateľ (verejný obstarávateľ) nezaslal v súlade s kapitolami </w:t>
              </w:r>
              <w:r w:rsidRPr="00E16F8E">
                <w:rPr>
                  <w:sz w:val="22"/>
                  <w:szCs w:val="22"/>
                  <w:lang w:eastAsia="cs-CZ"/>
                </w:rPr>
                <w:t>3.3.7.2.5.1</w:t>
              </w:r>
              <w:r>
                <w:rPr>
                  <w:sz w:val="22"/>
                  <w:szCs w:val="22"/>
                  <w:lang w:eastAsia="cs-CZ"/>
                </w:rPr>
                <w:t xml:space="preserve"> a 3.3.7.2.5.2 Systému riadenia EŠIF a Metodickým pokynom CKO č. 14 výzvu na predkladanie ponúk minimálne trom vybraným záujemcom v prípade zákaziek s nízkou hodnotou.</w:t>
              </w:r>
            </w:ins>
          </w:p>
          <w:p w14:paraId="674CD021" w14:textId="77777777" w:rsidR="003F0D36" w:rsidRDefault="003F0D36" w:rsidP="003F0D36">
            <w:pPr>
              <w:jc w:val="both"/>
              <w:rPr>
                <w:ins w:id="679" w:author="Autor"/>
                <w:sz w:val="22"/>
                <w:szCs w:val="22"/>
                <w:lang w:eastAsia="cs-CZ"/>
              </w:rPr>
            </w:pPr>
          </w:p>
          <w:p w14:paraId="56C92737" w14:textId="4475D909" w:rsidR="003F0D36" w:rsidRDefault="003F0D36" w:rsidP="003F0D36">
            <w:pPr>
              <w:jc w:val="both"/>
              <w:rPr>
                <w:ins w:id="680" w:author="Autor"/>
                <w:sz w:val="22"/>
                <w:szCs w:val="22"/>
                <w:lang w:eastAsia="cs-CZ"/>
              </w:rPr>
            </w:pPr>
            <w:ins w:id="681" w:author="Autor">
              <w:r>
                <w:rPr>
                  <w:sz w:val="22"/>
                  <w:szCs w:val="22"/>
                  <w:lang w:eastAsia="cs-CZ"/>
                </w:rPr>
                <w:t>Prijímateľ - osoba,</w:t>
              </w:r>
              <w:r>
                <w:t xml:space="preserve"> </w:t>
              </w:r>
              <w:r w:rsidRPr="00E16F8E">
                <w:rPr>
                  <w:sz w:val="22"/>
                  <w:szCs w:val="22"/>
                  <w:lang w:eastAsia="cs-CZ"/>
                </w:rPr>
                <w:t>ktorej verejný obstarávateľ poskytne 50% a menej finančných prostriedkov na dodanie tovaru, uskutočnenie stavebných prác a poskytnutie služieb z NFP</w:t>
              </w:r>
              <w:r>
                <w:rPr>
                  <w:sz w:val="22"/>
                  <w:szCs w:val="22"/>
                  <w:lang w:eastAsia="cs-CZ"/>
                </w:rPr>
                <w:t xml:space="preserve"> nezaslal výzvu na predkladanie ponúk minimálne trom </w:t>
              </w:r>
              <w:r w:rsidRPr="00E16F8E">
                <w:rPr>
                  <w:sz w:val="22"/>
                  <w:szCs w:val="22"/>
                  <w:lang w:eastAsia="cs-CZ"/>
                </w:rPr>
                <w:t>vybraným potenciálnym dodávateľom</w:t>
              </w:r>
              <w:r>
                <w:rPr>
                  <w:sz w:val="22"/>
                  <w:szCs w:val="22"/>
                  <w:lang w:eastAsia="cs-CZ"/>
                </w:rPr>
                <w:t>.</w:t>
              </w:r>
            </w:ins>
          </w:p>
          <w:p w14:paraId="5CE2E2C4" w14:textId="77777777" w:rsidR="003F0D36" w:rsidRPr="00AB2DF3" w:rsidRDefault="003F0D36" w:rsidP="003F0D36">
            <w:pPr>
              <w:jc w:val="both"/>
              <w:rPr>
                <w:ins w:id="682" w:author="Autor"/>
                <w:sz w:val="22"/>
                <w:szCs w:val="22"/>
                <w:lang w:eastAsia="cs-CZ"/>
              </w:rPr>
            </w:pPr>
            <w:ins w:id="683" w:author="Autor">
              <w:r>
                <w:rPr>
                  <w:sz w:val="22"/>
                  <w:szCs w:val="22"/>
                  <w:lang w:eastAsia="cs-CZ"/>
                </w:rPr>
                <w:t xml:space="preserve">Tento typ porušenia sa aplikuje aj v prípade, že v rámci prieskumu trhu pri zákazke s nízkou hodnotou do 15 000 eur a </w:t>
              </w:r>
              <w:r w:rsidRPr="00EB00F8">
                <w:rPr>
                  <w:sz w:val="22"/>
                  <w:szCs w:val="22"/>
                  <w:lang w:eastAsia="cs-CZ"/>
                </w:rPr>
                <w:t>zákaz</w:t>
              </w:r>
              <w:r>
                <w:rPr>
                  <w:sz w:val="22"/>
                  <w:szCs w:val="22"/>
                  <w:lang w:eastAsia="cs-CZ"/>
                </w:rPr>
                <w:t xml:space="preserve">ke </w:t>
              </w:r>
              <w:r w:rsidRPr="00EB00F8">
                <w:rPr>
                  <w:sz w:val="22"/>
                  <w:szCs w:val="22"/>
                  <w:lang w:eastAsia="cs-CZ"/>
                </w:rPr>
                <w:t>zadávanej osobou, ktorej verejný obstarávateľ poskytne 50% a menej finančných prostriedkov z NFP v hodnote do 100 000 eur</w:t>
              </w:r>
              <w:r>
                <w:rPr>
                  <w:sz w:val="22"/>
                  <w:szCs w:val="22"/>
                  <w:lang w:eastAsia="cs-CZ"/>
                </w:rPr>
                <w:t xml:space="preserve"> neboli identifikované cenové ponuky (napr. cez webové rozhranie) minimálne troch záujemcov</w:t>
              </w:r>
              <w:r w:rsidRPr="00EB00F8">
                <w:rPr>
                  <w:sz w:val="22"/>
                  <w:szCs w:val="22"/>
                  <w:lang w:eastAsia="cs-CZ"/>
                </w:rPr>
                <w:t xml:space="preserve"> </w:t>
              </w:r>
              <w:r>
                <w:rPr>
                  <w:sz w:val="22"/>
                  <w:szCs w:val="22"/>
                  <w:lang w:eastAsia="cs-CZ"/>
                </w:rPr>
                <w:t>(potenciálnych dodávateľov)</w:t>
              </w:r>
              <w:r w:rsidRPr="00EB00F8">
                <w:rPr>
                  <w:sz w:val="22"/>
                  <w:szCs w:val="22"/>
                  <w:lang w:eastAsia="cs-CZ"/>
                </w:rPr>
                <w:t>.</w:t>
              </w:r>
            </w:ins>
          </w:p>
          <w:p w14:paraId="6C43CBCA" w14:textId="77777777" w:rsidR="003F0D36" w:rsidRDefault="003F0D36" w:rsidP="003F0D36">
            <w:pPr>
              <w:jc w:val="both"/>
              <w:rPr>
                <w:ins w:id="684" w:author="Autor"/>
                <w:sz w:val="22"/>
                <w:szCs w:val="22"/>
                <w:lang w:eastAsia="cs-CZ"/>
              </w:rPr>
            </w:pPr>
          </w:p>
          <w:p w14:paraId="77072334" w14:textId="1BEDA2FA" w:rsidR="003F0D36" w:rsidRDefault="003F0D36" w:rsidP="003F0D36">
            <w:pPr>
              <w:jc w:val="both"/>
              <w:rPr>
                <w:ins w:id="685" w:author="Autor"/>
                <w:sz w:val="22"/>
                <w:szCs w:val="22"/>
                <w:lang w:eastAsia="cs-CZ"/>
              </w:rPr>
            </w:pPr>
            <w:ins w:id="686" w:author="Autor">
              <w:r>
                <w:rPr>
                  <w:sz w:val="22"/>
                  <w:szCs w:val="22"/>
                  <w:lang w:eastAsia="cs-CZ"/>
                </w:rPr>
                <w:t>Finančná oprava sa neuplatňuje, ak ide o výnimočný prípad</w:t>
              </w:r>
              <w:r w:rsidRPr="00E16F8E">
                <w:rPr>
                  <w:sz w:val="22"/>
                  <w:szCs w:val="22"/>
                  <w:lang w:eastAsia="cs-CZ"/>
                </w:rPr>
                <w:t>, kedy i</w:t>
              </w:r>
              <w:r>
                <w:rPr>
                  <w:sz w:val="22"/>
                  <w:szCs w:val="22"/>
                  <w:lang w:eastAsia="cs-CZ"/>
                </w:rPr>
                <w:t xml:space="preserve">de o jedinečný predmet zákazky, v dôsledku čoho prijímateľ oslovil </w:t>
              </w:r>
              <w:r w:rsidRPr="00E16F8E">
                <w:rPr>
                  <w:sz w:val="22"/>
                  <w:szCs w:val="22"/>
                  <w:lang w:eastAsia="cs-CZ"/>
                </w:rPr>
                <w:t xml:space="preserve">menej ako </w:t>
              </w:r>
              <w:r>
                <w:rPr>
                  <w:sz w:val="22"/>
                  <w:szCs w:val="22"/>
                  <w:lang w:eastAsia="cs-CZ"/>
                </w:rPr>
                <w:t>troch potenciálnych dodávateľov. V</w:t>
              </w:r>
              <w:r w:rsidRPr="00E16F8E">
                <w:rPr>
                  <w:sz w:val="22"/>
                  <w:szCs w:val="22"/>
                  <w:lang w:eastAsia="cs-CZ"/>
                </w:rPr>
                <w:t>ýnimka mu</w:t>
              </w:r>
              <w:r>
                <w:rPr>
                  <w:sz w:val="22"/>
                  <w:szCs w:val="22"/>
                  <w:lang w:eastAsia="cs-CZ"/>
                </w:rPr>
                <w:t xml:space="preserve">sí byť </w:t>
              </w:r>
              <w:r w:rsidRPr="00E16F8E">
                <w:rPr>
                  <w:sz w:val="22"/>
                  <w:szCs w:val="22"/>
                  <w:lang w:eastAsia="cs-CZ"/>
                </w:rPr>
                <w:t>zo strany prijímate</w:t>
              </w:r>
              <w:r>
                <w:rPr>
                  <w:sz w:val="22"/>
                  <w:szCs w:val="22"/>
                  <w:lang w:eastAsia="cs-CZ"/>
                </w:rPr>
                <w:t>ľa riadne zdôvodnená a vypracovaná</w:t>
              </w:r>
              <w:r w:rsidRPr="00E16F8E">
                <w:rPr>
                  <w:sz w:val="22"/>
                  <w:szCs w:val="22"/>
                  <w:lang w:eastAsia="cs-CZ"/>
                </w:rPr>
                <w:t xml:space="preserve"> ešte pred vyhlásením zákazky a dôkazné bremeno preukázania skutočnosti, že na relevantnom trhu neexistuje viac ako 1 alebo 2 dodávatelia znáša prijímateľ.</w:t>
              </w:r>
            </w:ins>
          </w:p>
        </w:tc>
        <w:tc>
          <w:tcPr>
            <w:tcW w:w="3260" w:type="dxa"/>
            <w:tcBorders>
              <w:bottom w:val="single" w:sz="4" w:space="0" w:color="auto"/>
            </w:tcBorders>
            <w:shd w:val="clear" w:color="auto" w:fill="auto"/>
          </w:tcPr>
          <w:p w14:paraId="017950A0" w14:textId="77777777" w:rsidR="003F0D36" w:rsidRPr="00AB2DF3" w:rsidRDefault="003F0D36" w:rsidP="003F0D36">
            <w:pPr>
              <w:jc w:val="both"/>
              <w:rPr>
                <w:ins w:id="687" w:author="Autor"/>
                <w:sz w:val="22"/>
                <w:szCs w:val="22"/>
                <w:lang w:eastAsia="cs-CZ"/>
              </w:rPr>
            </w:pPr>
            <w:ins w:id="688" w:author="Autor">
              <w:r w:rsidRPr="00AB2DF3">
                <w:rPr>
                  <w:sz w:val="22"/>
                  <w:szCs w:val="22"/>
                  <w:lang w:eastAsia="cs-CZ"/>
                </w:rPr>
                <w:t>100 %, ak prijímateľ nezaslal výzvu na predkladanie ponúk minimálne trom vybraným záujemcom v prípade zákazky s nízkou hodnotou do 15 000 eur alebo v prípade zákazky zadávanej osobou, ktorej verejný obstarávateľ poskytne 50% a menej finančných prostriedkov z NFP v hodnote do 100 000 eur.</w:t>
              </w:r>
            </w:ins>
          </w:p>
          <w:p w14:paraId="2616C000" w14:textId="77777777" w:rsidR="003F0D36" w:rsidRPr="00AB2DF3" w:rsidRDefault="003F0D36" w:rsidP="003F0D36">
            <w:pPr>
              <w:jc w:val="both"/>
              <w:rPr>
                <w:ins w:id="689" w:author="Autor"/>
                <w:sz w:val="22"/>
                <w:szCs w:val="22"/>
                <w:lang w:eastAsia="cs-CZ"/>
              </w:rPr>
            </w:pPr>
          </w:p>
          <w:p w14:paraId="67DE6F22" w14:textId="78140C9A" w:rsidR="003F0D36" w:rsidRDefault="003F0D36" w:rsidP="003F0D36">
            <w:pPr>
              <w:jc w:val="both"/>
              <w:rPr>
                <w:ins w:id="690" w:author="Autor"/>
                <w:sz w:val="22"/>
                <w:szCs w:val="22"/>
                <w:lang w:eastAsia="cs-CZ"/>
              </w:rPr>
            </w:pPr>
            <w:ins w:id="691" w:author="Autor">
              <w:r w:rsidRPr="00AB2DF3">
                <w:rPr>
                  <w:sz w:val="22"/>
                  <w:szCs w:val="22"/>
                  <w:lang w:eastAsia="cs-CZ"/>
                </w:rPr>
                <w:t xml:space="preserve">25%, </w:t>
              </w:r>
              <w:r>
                <w:rPr>
                  <w:sz w:val="22"/>
                  <w:szCs w:val="22"/>
                  <w:lang w:eastAsia="cs-CZ"/>
                </w:rPr>
                <w:t xml:space="preserve">s možnosťou zníženia na 10% podľa závažnosti, </w:t>
              </w:r>
              <w:r w:rsidRPr="00AB2DF3">
                <w:rPr>
                  <w:sz w:val="22"/>
                  <w:szCs w:val="22"/>
                  <w:lang w:eastAsia="cs-CZ"/>
                </w:rPr>
                <w:t xml:space="preserve">ak prijímateľ nezaslal výzvu na predkladanie ponúk minimálne trom vybraným záujemcom v prípade zákazky s nízkou hodnotou nad 15 000 eur alebo v prípade zákazky zadávanej osobou, ktorej verejný obstarávateľ poskytne 50% a menej finančných prostriedkov z NFP v hodnote nad 100 000 eur, ale zároveň zverejnil výzvu na predkladanie ponúk na svojom alebo inom vhodnom webovom sídle a informácia o zverejnení výzvy bola publikovaná na </w:t>
              </w:r>
              <w:r w:rsidR="00F46A70">
                <w:rPr>
                  <w:rStyle w:val="Hypertextovprepojenie"/>
                  <w:sz w:val="22"/>
                  <w:szCs w:val="22"/>
                  <w:lang w:eastAsia="cs-CZ"/>
                </w:rPr>
                <w:fldChar w:fldCharType="begin"/>
              </w:r>
              <w:r w:rsidR="00F46A70">
                <w:rPr>
                  <w:rStyle w:val="Hypertextovprepojenie"/>
                  <w:sz w:val="22"/>
                  <w:szCs w:val="22"/>
                  <w:lang w:eastAsia="cs-CZ"/>
                </w:rPr>
                <w:instrText xml:space="preserve"> HYPERLINK "http://www.partnerskadohoda.gov.sk" </w:instrText>
              </w:r>
              <w:r w:rsidR="00F46A70">
                <w:rPr>
                  <w:rStyle w:val="Hypertextovprepojenie"/>
                  <w:sz w:val="22"/>
                  <w:szCs w:val="22"/>
                  <w:lang w:eastAsia="cs-CZ"/>
                </w:rPr>
                <w:fldChar w:fldCharType="separate"/>
              </w:r>
              <w:r w:rsidRPr="00AB2DF3">
                <w:rPr>
                  <w:rStyle w:val="Hypertextovprepojenie"/>
                  <w:sz w:val="22"/>
                  <w:szCs w:val="22"/>
                  <w:lang w:eastAsia="cs-CZ"/>
                </w:rPr>
                <w:t>www.partnerskadohoda.gov.sk</w:t>
              </w:r>
              <w:r w:rsidR="00F46A70">
                <w:rPr>
                  <w:rStyle w:val="Hypertextovprepojenie"/>
                  <w:sz w:val="22"/>
                  <w:szCs w:val="22"/>
                  <w:lang w:eastAsia="cs-CZ"/>
                </w:rPr>
                <w:fldChar w:fldCharType="end"/>
              </w:r>
              <w:r w:rsidRPr="00AB2DF3">
                <w:rPr>
                  <w:sz w:val="22"/>
                  <w:szCs w:val="22"/>
                  <w:lang w:eastAsia="cs-CZ"/>
                </w:rPr>
                <w:t xml:space="preserve"> </w:t>
              </w:r>
            </w:ins>
          </w:p>
        </w:tc>
      </w:tr>
      <w:tr w:rsidR="003F0D36" w:rsidRPr="007C3E78" w14:paraId="230B8CDC" w14:textId="77777777" w:rsidTr="006A6F1A">
        <w:trPr>
          <w:ins w:id="692" w:author="Autor"/>
        </w:trPr>
        <w:tc>
          <w:tcPr>
            <w:tcW w:w="675" w:type="dxa"/>
            <w:tcBorders>
              <w:bottom w:val="single" w:sz="4" w:space="0" w:color="auto"/>
            </w:tcBorders>
            <w:shd w:val="clear" w:color="auto" w:fill="auto"/>
            <w:vAlign w:val="center"/>
          </w:tcPr>
          <w:p w14:paraId="7B5A3687" w14:textId="33BB527D" w:rsidR="003F0D36" w:rsidRDefault="003F0D36" w:rsidP="003F0D36">
            <w:pPr>
              <w:jc w:val="both"/>
              <w:rPr>
                <w:ins w:id="693" w:author="Autor"/>
                <w:sz w:val="22"/>
                <w:szCs w:val="22"/>
                <w:lang w:eastAsia="cs-CZ"/>
              </w:rPr>
            </w:pPr>
            <w:ins w:id="694" w:author="Autor">
              <w:r>
                <w:rPr>
                  <w:sz w:val="22"/>
                  <w:szCs w:val="22"/>
                  <w:lang w:eastAsia="cs-CZ"/>
                </w:rPr>
                <w:t>17</w:t>
              </w:r>
            </w:ins>
          </w:p>
        </w:tc>
        <w:tc>
          <w:tcPr>
            <w:tcW w:w="3720" w:type="dxa"/>
            <w:tcBorders>
              <w:bottom w:val="single" w:sz="4" w:space="0" w:color="auto"/>
            </w:tcBorders>
            <w:shd w:val="clear" w:color="auto" w:fill="auto"/>
          </w:tcPr>
          <w:p w14:paraId="4EEACA2F" w14:textId="58FB8D34" w:rsidR="003F0D36" w:rsidRDefault="003F0D36" w:rsidP="003F0D36">
            <w:pPr>
              <w:jc w:val="both"/>
              <w:rPr>
                <w:ins w:id="695" w:author="Autor"/>
                <w:sz w:val="22"/>
                <w:szCs w:val="22"/>
                <w:lang w:eastAsia="cs-CZ"/>
              </w:rPr>
            </w:pPr>
            <w:ins w:id="696" w:author="Autor">
              <w:r>
                <w:rPr>
                  <w:sz w:val="22"/>
                  <w:szCs w:val="22"/>
                  <w:lang w:eastAsia="cs-CZ"/>
                </w:rPr>
                <w:t>Nedodržanie povinnej elektronickej komunikácie pri zadávaní nadlimitných a podlimitných zákaziek VO po 18.10.2018</w:t>
              </w:r>
            </w:ins>
          </w:p>
        </w:tc>
        <w:tc>
          <w:tcPr>
            <w:tcW w:w="6379" w:type="dxa"/>
            <w:tcBorders>
              <w:bottom w:val="single" w:sz="4" w:space="0" w:color="auto"/>
            </w:tcBorders>
            <w:shd w:val="clear" w:color="auto" w:fill="auto"/>
          </w:tcPr>
          <w:p w14:paraId="205B51B5" w14:textId="2A308B2A" w:rsidR="003F0D36" w:rsidRDefault="003F0D36" w:rsidP="003F0D36">
            <w:pPr>
              <w:jc w:val="both"/>
              <w:rPr>
                <w:ins w:id="697" w:author="Autor"/>
                <w:sz w:val="22"/>
                <w:szCs w:val="22"/>
                <w:lang w:eastAsia="cs-CZ"/>
              </w:rPr>
            </w:pPr>
            <w:ins w:id="698" w:author="Autor">
              <w:r>
                <w:rPr>
                  <w:sz w:val="22"/>
                  <w:szCs w:val="22"/>
                  <w:lang w:eastAsia="cs-CZ"/>
                </w:rPr>
                <w:t>Verejný obstarávateľ nedodržal po 18.10.2018 povinnú elektronickú komunikáciu v prípade zadávania nadlimitnej alebo podlimitnej zákazky v súlade s § 20 ZVO.</w:t>
              </w:r>
            </w:ins>
          </w:p>
        </w:tc>
        <w:tc>
          <w:tcPr>
            <w:tcW w:w="3260" w:type="dxa"/>
            <w:tcBorders>
              <w:bottom w:val="single" w:sz="4" w:space="0" w:color="auto"/>
            </w:tcBorders>
            <w:shd w:val="clear" w:color="auto" w:fill="auto"/>
          </w:tcPr>
          <w:p w14:paraId="75D55D1F" w14:textId="77777777" w:rsidR="003F0D36" w:rsidRDefault="003F0D36" w:rsidP="003F0D36">
            <w:pPr>
              <w:jc w:val="both"/>
              <w:rPr>
                <w:ins w:id="699" w:author="Autor"/>
                <w:sz w:val="22"/>
                <w:szCs w:val="22"/>
                <w:lang w:eastAsia="cs-CZ"/>
              </w:rPr>
            </w:pPr>
            <w:ins w:id="700" w:author="Autor">
              <w:r>
                <w:rPr>
                  <w:sz w:val="22"/>
                  <w:szCs w:val="22"/>
                  <w:lang w:eastAsia="cs-CZ"/>
                </w:rPr>
                <w:t>25%</w:t>
              </w:r>
            </w:ins>
          </w:p>
          <w:p w14:paraId="09BCF8E5" w14:textId="77777777" w:rsidR="003F0D36" w:rsidRDefault="003F0D36" w:rsidP="003F0D36">
            <w:pPr>
              <w:jc w:val="both"/>
              <w:rPr>
                <w:ins w:id="701" w:author="Autor"/>
                <w:sz w:val="22"/>
                <w:szCs w:val="22"/>
                <w:lang w:eastAsia="cs-CZ"/>
              </w:rPr>
            </w:pPr>
          </w:p>
          <w:p w14:paraId="6A5A3E0E" w14:textId="206F0472" w:rsidR="003F0D36" w:rsidRDefault="003F0D36" w:rsidP="003F0D36">
            <w:pPr>
              <w:jc w:val="both"/>
              <w:rPr>
                <w:ins w:id="702" w:author="Autor"/>
                <w:sz w:val="22"/>
                <w:szCs w:val="22"/>
                <w:lang w:eastAsia="cs-CZ"/>
              </w:rPr>
            </w:pPr>
            <w:ins w:id="703" w:author="Autor">
              <w:r w:rsidRPr="00190AED">
                <w:rPr>
                  <w:sz w:val="22"/>
                  <w:szCs w:val="22"/>
                  <w:lang w:eastAsia="cs-CZ"/>
                </w:rPr>
                <w:t>Táto sadzba môže byť znížená na 10 % v závislosti od závažnosti porušenia.</w:t>
              </w:r>
            </w:ins>
          </w:p>
        </w:tc>
      </w:tr>
      <w:tr w:rsidR="003F0D36" w:rsidRPr="007C3E78" w14:paraId="773B7273"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04"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705" w:author="Autor">
            <w:trPr>
              <w:gridAfter w:val="0"/>
            </w:trPr>
          </w:trPrChange>
        </w:trPr>
        <w:tc>
          <w:tcPr>
            <w:tcW w:w="14034" w:type="dxa"/>
            <w:gridSpan w:val="4"/>
            <w:shd w:val="clear" w:color="auto" w:fill="BFBFBF" w:themeFill="background1" w:themeFillShade="BF"/>
            <w:vAlign w:val="center"/>
            <w:tcPrChange w:id="706" w:author="Autor">
              <w:tcPr>
                <w:tcW w:w="14034" w:type="dxa"/>
                <w:gridSpan w:val="8"/>
                <w:shd w:val="clear" w:color="auto" w:fill="BFBFBF" w:themeFill="background1" w:themeFillShade="BF"/>
                <w:vAlign w:val="center"/>
              </w:tcPr>
            </w:tcPrChange>
          </w:tcPr>
          <w:p w14:paraId="42D4C2A1" w14:textId="77777777" w:rsidR="003F0D36" w:rsidRPr="007C3E78" w:rsidRDefault="003F0D36" w:rsidP="00D449BD">
            <w:pPr>
              <w:jc w:val="both"/>
              <w:rPr>
                <w:sz w:val="22"/>
                <w:szCs w:val="22"/>
                <w:lang w:eastAsia="cs-CZ"/>
              </w:rPr>
              <w:pPrChange w:id="707" w:author="Autor">
                <w:pPr>
                  <w:jc w:val="center"/>
                </w:pPr>
              </w:pPrChange>
            </w:pPr>
            <w:r w:rsidRPr="007C3E78">
              <w:rPr>
                <w:b/>
                <w:sz w:val="22"/>
                <w:szCs w:val="22"/>
                <w:lang w:eastAsia="cs-CZ"/>
              </w:rPr>
              <w:t>Vyhodnocovanie súťaže</w:t>
            </w:r>
          </w:p>
        </w:tc>
      </w:tr>
      <w:tr w:rsidR="003F0D36" w:rsidRPr="007C3E78" w14:paraId="4B06008F"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08"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709" w:author="Autor">
            <w:trPr>
              <w:gridAfter w:val="0"/>
            </w:trPr>
          </w:trPrChange>
        </w:trPr>
        <w:tc>
          <w:tcPr>
            <w:tcW w:w="675" w:type="dxa"/>
            <w:shd w:val="clear" w:color="auto" w:fill="auto"/>
            <w:vAlign w:val="center"/>
            <w:tcPrChange w:id="710" w:author="Autor">
              <w:tcPr>
                <w:tcW w:w="675" w:type="dxa"/>
                <w:gridSpan w:val="2"/>
                <w:shd w:val="clear" w:color="auto" w:fill="auto"/>
                <w:vAlign w:val="center"/>
              </w:tcPr>
            </w:tcPrChange>
          </w:tcPr>
          <w:p w14:paraId="3EA2AF6C" w14:textId="099E0B20" w:rsidR="003F0D36" w:rsidRPr="007C3E78" w:rsidRDefault="00B87212" w:rsidP="00D449BD">
            <w:pPr>
              <w:jc w:val="both"/>
              <w:rPr>
                <w:sz w:val="22"/>
                <w:szCs w:val="22"/>
                <w:lang w:eastAsia="cs-CZ"/>
              </w:rPr>
              <w:pPrChange w:id="711" w:author="Autor">
                <w:pPr>
                  <w:jc w:val="center"/>
                </w:pPr>
              </w:pPrChange>
            </w:pPr>
            <w:del w:id="712" w:author="Autor">
              <w:r w:rsidRPr="007C3E78">
                <w:rPr>
                  <w:sz w:val="22"/>
                  <w:szCs w:val="22"/>
                  <w:lang w:eastAsia="cs-CZ"/>
                </w:rPr>
                <w:delText>1</w:delText>
              </w:r>
              <w:r>
                <w:rPr>
                  <w:sz w:val="22"/>
                  <w:szCs w:val="22"/>
                  <w:lang w:eastAsia="cs-CZ"/>
                </w:rPr>
                <w:delText>5</w:delText>
              </w:r>
            </w:del>
            <w:ins w:id="713" w:author="Autor">
              <w:r w:rsidR="003F0D36" w:rsidRPr="007C3E78">
                <w:rPr>
                  <w:sz w:val="22"/>
                  <w:szCs w:val="22"/>
                  <w:lang w:eastAsia="cs-CZ"/>
                </w:rPr>
                <w:t>1</w:t>
              </w:r>
              <w:r w:rsidR="003F0D36">
                <w:rPr>
                  <w:sz w:val="22"/>
                  <w:szCs w:val="22"/>
                  <w:lang w:eastAsia="cs-CZ"/>
                </w:rPr>
                <w:t>8</w:t>
              </w:r>
            </w:ins>
          </w:p>
        </w:tc>
        <w:tc>
          <w:tcPr>
            <w:tcW w:w="3720" w:type="dxa"/>
            <w:shd w:val="clear" w:color="auto" w:fill="auto"/>
            <w:tcPrChange w:id="714" w:author="Autor">
              <w:tcPr>
                <w:tcW w:w="3720" w:type="dxa"/>
                <w:gridSpan w:val="2"/>
                <w:shd w:val="clear" w:color="auto" w:fill="auto"/>
              </w:tcPr>
            </w:tcPrChange>
          </w:tcPr>
          <w:p w14:paraId="02308FA4" w14:textId="77777777" w:rsidR="003F0D36" w:rsidRPr="007C3E78" w:rsidRDefault="003F0D36" w:rsidP="00D449BD">
            <w:pPr>
              <w:jc w:val="both"/>
              <w:rPr>
                <w:sz w:val="22"/>
                <w:szCs w:val="22"/>
                <w:lang w:eastAsia="cs-CZ"/>
              </w:rPr>
              <w:pPrChange w:id="715" w:author="Autor">
                <w:pPr/>
              </w:pPrChange>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Change w:id="716" w:author="Autor">
              <w:tcPr>
                <w:tcW w:w="6379" w:type="dxa"/>
                <w:gridSpan w:val="2"/>
                <w:shd w:val="clear" w:color="auto" w:fill="auto"/>
              </w:tcPr>
            </w:tcPrChange>
          </w:tcPr>
          <w:p w14:paraId="1C032C0B" w14:textId="77777777" w:rsidR="003F0D36" w:rsidRPr="007C3E78" w:rsidRDefault="003F0D36" w:rsidP="003F0D36">
            <w:pPr>
              <w:jc w:val="both"/>
              <w:rPr>
                <w:sz w:val="22"/>
                <w:szCs w:val="22"/>
                <w:lang w:eastAsia="cs-CZ"/>
              </w:rPr>
            </w:pPr>
            <w:r w:rsidRPr="007C3E78">
              <w:rPr>
                <w:sz w:val="22"/>
                <w:szCs w:val="22"/>
                <w:lang w:eastAsia="cs-CZ"/>
              </w:rPr>
              <w:t xml:space="preserve">Podmienky účasti boli upravené počas vyhodnotenia splnenia podmienok účasti, čo malo za následok prijatie </w:t>
            </w:r>
            <w:r>
              <w:rPr>
                <w:sz w:val="22"/>
                <w:szCs w:val="22"/>
                <w:lang w:eastAsia="cs-CZ"/>
              </w:rPr>
              <w:t xml:space="preserve">ponúk/žiadostí o účasť </w:t>
            </w:r>
            <w:r w:rsidRPr="007C3E78">
              <w:rPr>
                <w:sz w:val="22"/>
                <w:szCs w:val="22"/>
                <w:lang w:eastAsia="cs-CZ"/>
              </w:rPr>
              <w:t>uchádzačov/záujemcov, ktorých ponuky by neboli  prijaté, ak by sa postupovalo podľa zverejnených podmienok účasti.</w:t>
            </w:r>
          </w:p>
        </w:tc>
        <w:tc>
          <w:tcPr>
            <w:tcW w:w="3260" w:type="dxa"/>
            <w:shd w:val="clear" w:color="auto" w:fill="auto"/>
            <w:tcPrChange w:id="717" w:author="Autor">
              <w:tcPr>
                <w:tcW w:w="3260" w:type="dxa"/>
                <w:gridSpan w:val="2"/>
                <w:shd w:val="clear" w:color="auto" w:fill="auto"/>
              </w:tcPr>
            </w:tcPrChange>
          </w:tcPr>
          <w:p w14:paraId="40BD74F2" w14:textId="77777777" w:rsidR="003F0D36" w:rsidRPr="007C3E78" w:rsidRDefault="003F0D36" w:rsidP="00D449BD">
            <w:pPr>
              <w:jc w:val="both"/>
              <w:rPr>
                <w:sz w:val="22"/>
                <w:szCs w:val="22"/>
                <w:lang w:eastAsia="cs-CZ"/>
              </w:rPr>
              <w:pPrChange w:id="718" w:author="Autor">
                <w:pPr/>
              </w:pPrChange>
            </w:pPr>
            <w:r w:rsidRPr="007C3E78">
              <w:rPr>
                <w:sz w:val="22"/>
                <w:szCs w:val="22"/>
                <w:lang w:eastAsia="cs-CZ"/>
              </w:rPr>
              <w:t>25 %</w:t>
            </w:r>
          </w:p>
          <w:p w14:paraId="3F3C3551" w14:textId="77777777" w:rsidR="003F0D36" w:rsidRPr="007C3E78" w:rsidRDefault="003F0D36" w:rsidP="00D449BD">
            <w:pPr>
              <w:jc w:val="both"/>
              <w:rPr>
                <w:sz w:val="22"/>
                <w:szCs w:val="22"/>
                <w:lang w:eastAsia="cs-CZ"/>
              </w:rPr>
              <w:pPrChange w:id="719" w:author="Autor">
                <w:pPr/>
              </w:pPrChange>
            </w:pPr>
          </w:p>
          <w:p w14:paraId="03D63042" w14:textId="77777777" w:rsidR="003F0D36" w:rsidRPr="007C3E78" w:rsidRDefault="003F0D36" w:rsidP="00D449BD">
            <w:pPr>
              <w:jc w:val="both"/>
              <w:rPr>
                <w:sz w:val="22"/>
                <w:szCs w:val="22"/>
                <w:lang w:eastAsia="cs-CZ"/>
              </w:rPr>
              <w:pPrChange w:id="720" w:author="Autor">
                <w:pPr/>
              </w:pPrChange>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321F30BD"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21"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722" w:author="Autor">
            <w:trPr>
              <w:gridAfter w:val="0"/>
            </w:trPr>
          </w:trPrChange>
        </w:trPr>
        <w:tc>
          <w:tcPr>
            <w:tcW w:w="675" w:type="dxa"/>
            <w:shd w:val="clear" w:color="auto" w:fill="auto"/>
            <w:vAlign w:val="center"/>
            <w:tcPrChange w:id="723" w:author="Autor">
              <w:tcPr>
                <w:tcW w:w="675" w:type="dxa"/>
                <w:gridSpan w:val="2"/>
                <w:shd w:val="clear" w:color="auto" w:fill="auto"/>
                <w:vAlign w:val="center"/>
              </w:tcPr>
            </w:tcPrChange>
          </w:tcPr>
          <w:p w14:paraId="40504AB6" w14:textId="0F1D7D6E" w:rsidR="003F0D36" w:rsidRPr="007C3E78" w:rsidRDefault="00B87212" w:rsidP="00D449BD">
            <w:pPr>
              <w:jc w:val="both"/>
              <w:rPr>
                <w:sz w:val="22"/>
                <w:szCs w:val="22"/>
                <w:lang w:eastAsia="cs-CZ"/>
              </w:rPr>
              <w:pPrChange w:id="724" w:author="Autor">
                <w:pPr>
                  <w:jc w:val="center"/>
                </w:pPr>
              </w:pPrChange>
            </w:pPr>
            <w:del w:id="725" w:author="Autor">
              <w:r w:rsidRPr="007C3E78">
                <w:rPr>
                  <w:sz w:val="22"/>
                  <w:szCs w:val="22"/>
                  <w:lang w:eastAsia="cs-CZ"/>
                </w:rPr>
                <w:delText>1</w:delText>
              </w:r>
              <w:r>
                <w:rPr>
                  <w:sz w:val="22"/>
                  <w:szCs w:val="22"/>
                  <w:lang w:eastAsia="cs-CZ"/>
                </w:rPr>
                <w:delText>6</w:delText>
              </w:r>
            </w:del>
            <w:ins w:id="726" w:author="Autor">
              <w:r w:rsidR="003F0D36" w:rsidRPr="007C3E78">
                <w:rPr>
                  <w:sz w:val="22"/>
                  <w:szCs w:val="22"/>
                  <w:lang w:eastAsia="cs-CZ"/>
                </w:rPr>
                <w:t>1</w:t>
              </w:r>
              <w:r w:rsidR="003F0D36">
                <w:rPr>
                  <w:sz w:val="22"/>
                  <w:szCs w:val="22"/>
                  <w:lang w:eastAsia="cs-CZ"/>
                </w:rPr>
                <w:t>9</w:t>
              </w:r>
            </w:ins>
          </w:p>
        </w:tc>
        <w:tc>
          <w:tcPr>
            <w:tcW w:w="3720" w:type="dxa"/>
            <w:shd w:val="clear" w:color="auto" w:fill="auto"/>
            <w:tcPrChange w:id="727" w:author="Autor">
              <w:tcPr>
                <w:tcW w:w="3720" w:type="dxa"/>
                <w:gridSpan w:val="2"/>
                <w:shd w:val="clear" w:color="auto" w:fill="auto"/>
              </w:tcPr>
            </w:tcPrChange>
          </w:tcPr>
          <w:p w14:paraId="634EFD02" w14:textId="77777777" w:rsidR="003F0D36" w:rsidRPr="007C3E78" w:rsidRDefault="003F0D36" w:rsidP="00D449BD">
            <w:pPr>
              <w:jc w:val="both"/>
              <w:rPr>
                <w:sz w:val="22"/>
                <w:szCs w:val="22"/>
                <w:lang w:eastAsia="cs-CZ"/>
              </w:rPr>
              <w:pPrChange w:id="728" w:author="Autor">
                <w:pPr/>
              </w:pPrChange>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Change w:id="729" w:author="Autor">
              <w:tcPr>
                <w:tcW w:w="6379" w:type="dxa"/>
                <w:gridSpan w:val="2"/>
                <w:shd w:val="clear" w:color="auto" w:fill="auto"/>
              </w:tcPr>
            </w:tcPrChange>
          </w:tcPr>
          <w:p w14:paraId="684D2E36" w14:textId="77777777" w:rsidR="003F0D36" w:rsidRPr="007C3E78" w:rsidRDefault="003F0D36" w:rsidP="003F0D36">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Change w:id="730" w:author="Autor">
              <w:tcPr>
                <w:tcW w:w="3260" w:type="dxa"/>
                <w:gridSpan w:val="2"/>
                <w:shd w:val="clear" w:color="auto" w:fill="auto"/>
              </w:tcPr>
            </w:tcPrChange>
          </w:tcPr>
          <w:p w14:paraId="73F2AA73" w14:textId="77777777" w:rsidR="003F0D36" w:rsidRPr="007C3E78" w:rsidRDefault="003F0D36" w:rsidP="00D449BD">
            <w:pPr>
              <w:jc w:val="both"/>
              <w:rPr>
                <w:sz w:val="22"/>
                <w:szCs w:val="22"/>
                <w:lang w:eastAsia="cs-CZ"/>
              </w:rPr>
              <w:pPrChange w:id="731" w:author="Autor">
                <w:pPr/>
              </w:pPrChange>
            </w:pPr>
            <w:r w:rsidRPr="007C3E78">
              <w:rPr>
                <w:sz w:val="22"/>
                <w:szCs w:val="22"/>
                <w:lang w:eastAsia="cs-CZ"/>
              </w:rPr>
              <w:t>25 %</w:t>
            </w:r>
          </w:p>
          <w:p w14:paraId="3F820001" w14:textId="77777777" w:rsidR="003F0D36" w:rsidRPr="007C3E78" w:rsidRDefault="003F0D36" w:rsidP="00D449BD">
            <w:pPr>
              <w:jc w:val="both"/>
              <w:rPr>
                <w:sz w:val="22"/>
                <w:szCs w:val="22"/>
                <w:lang w:eastAsia="cs-CZ"/>
              </w:rPr>
              <w:pPrChange w:id="732" w:author="Autor">
                <w:pPr/>
              </w:pPrChange>
            </w:pPr>
          </w:p>
          <w:p w14:paraId="7946F483" w14:textId="77777777" w:rsidR="003F0D36" w:rsidRPr="007C3E78" w:rsidRDefault="003F0D36" w:rsidP="00D449BD">
            <w:pPr>
              <w:jc w:val="both"/>
              <w:rPr>
                <w:sz w:val="22"/>
                <w:szCs w:val="22"/>
                <w:lang w:eastAsia="cs-CZ"/>
              </w:rPr>
              <w:pPrChange w:id="733" w:author="Autor">
                <w:pPr/>
              </w:pPrChange>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0E6FAAFC"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34"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735" w:author="Autor">
            <w:trPr>
              <w:gridAfter w:val="0"/>
            </w:trPr>
          </w:trPrChange>
        </w:trPr>
        <w:tc>
          <w:tcPr>
            <w:tcW w:w="675" w:type="dxa"/>
            <w:shd w:val="clear" w:color="auto" w:fill="auto"/>
            <w:vAlign w:val="center"/>
            <w:tcPrChange w:id="736" w:author="Autor">
              <w:tcPr>
                <w:tcW w:w="675" w:type="dxa"/>
                <w:gridSpan w:val="2"/>
                <w:shd w:val="clear" w:color="auto" w:fill="auto"/>
                <w:vAlign w:val="center"/>
              </w:tcPr>
            </w:tcPrChange>
          </w:tcPr>
          <w:p w14:paraId="719D92E8" w14:textId="79619E47" w:rsidR="003F0D36" w:rsidRPr="007C3E78" w:rsidRDefault="00B87212" w:rsidP="00D449BD">
            <w:pPr>
              <w:jc w:val="both"/>
              <w:rPr>
                <w:sz w:val="22"/>
                <w:szCs w:val="22"/>
                <w:lang w:eastAsia="cs-CZ"/>
              </w:rPr>
              <w:pPrChange w:id="737" w:author="Autor">
                <w:pPr>
                  <w:jc w:val="center"/>
                </w:pPr>
              </w:pPrChange>
            </w:pPr>
            <w:del w:id="738" w:author="Autor">
              <w:r w:rsidRPr="007C3E78">
                <w:rPr>
                  <w:sz w:val="22"/>
                  <w:szCs w:val="22"/>
                  <w:lang w:eastAsia="cs-CZ"/>
                </w:rPr>
                <w:delText>1</w:delText>
              </w:r>
              <w:r>
                <w:rPr>
                  <w:sz w:val="22"/>
                  <w:szCs w:val="22"/>
                  <w:lang w:eastAsia="cs-CZ"/>
                </w:rPr>
                <w:delText>7</w:delText>
              </w:r>
            </w:del>
            <w:ins w:id="739" w:author="Autor">
              <w:r w:rsidR="003F0D36">
                <w:rPr>
                  <w:sz w:val="22"/>
                  <w:szCs w:val="22"/>
                  <w:lang w:eastAsia="cs-CZ"/>
                </w:rPr>
                <w:t>20</w:t>
              </w:r>
            </w:ins>
          </w:p>
        </w:tc>
        <w:tc>
          <w:tcPr>
            <w:tcW w:w="3720" w:type="dxa"/>
            <w:shd w:val="clear" w:color="auto" w:fill="auto"/>
            <w:tcPrChange w:id="740" w:author="Autor">
              <w:tcPr>
                <w:tcW w:w="3720" w:type="dxa"/>
                <w:gridSpan w:val="2"/>
                <w:shd w:val="clear" w:color="auto" w:fill="auto"/>
              </w:tcPr>
            </w:tcPrChange>
          </w:tcPr>
          <w:p w14:paraId="4519BCBA" w14:textId="77777777" w:rsidR="003F0D36" w:rsidRPr="007C3E78" w:rsidRDefault="003F0D36" w:rsidP="00D449BD">
            <w:pPr>
              <w:jc w:val="both"/>
              <w:rPr>
                <w:sz w:val="22"/>
                <w:szCs w:val="22"/>
                <w:lang w:eastAsia="cs-CZ"/>
              </w:rPr>
              <w:pPrChange w:id="741" w:author="Autor">
                <w:pPr/>
              </w:pPrChange>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r>
              <w:rPr>
                <w:sz w:val="22"/>
                <w:szCs w:val="22"/>
                <w:lang w:eastAsia="cs-CZ"/>
              </w:rPr>
              <w:t>.</w:t>
            </w:r>
          </w:p>
        </w:tc>
        <w:tc>
          <w:tcPr>
            <w:tcW w:w="6379" w:type="dxa"/>
            <w:shd w:val="clear" w:color="auto" w:fill="auto"/>
            <w:tcPrChange w:id="742" w:author="Autor">
              <w:tcPr>
                <w:tcW w:w="6379" w:type="dxa"/>
                <w:gridSpan w:val="2"/>
                <w:shd w:val="clear" w:color="auto" w:fill="auto"/>
              </w:tcPr>
            </w:tcPrChange>
          </w:tcPr>
          <w:p w14:paraId="0769FB86" w14:textId="77777777" w:rsidR="003F0D36" w:rsidRPr="007C3E78" w:rsidRDefault="003F0D36" w:rsidP="003F0D36">
            <w:pPr>
              <w:jc w:val="both"/>
              <w:rPr>
                <w:sz w:val="22"/>
                <w:szCs w:val="22"/>
                <w:lang w:eastAsia="cs-CZ"/>
              </w:rPr>
            </w:pPr>
            <w:r w:rsidRPr="007C3E78">
              <w:rPr>
                <w:sz w:val="22"/>
                <w:szCs w:val="22"/>
                <w:lang w:eastAsia="cs-CZ"/>
              </w:rPr>
              <w:t>Počas hodnotenia uchádzačov/záujemcov</w:t>
            </w:r>
            <w:r>
              <w:rPr>
                <w:sz w:val="22"/>
                <w:szCs w:val="22"/>
                <w:lang w:eastAsia="cs-CZ"/>
              </w:rPr>
              <w:t xml:space="preserve"> </w:t>
            </w:r>
            <w:r w:rsidRPr="007C3E78">
              <w:rPr>
                <w:sz w:val="22"/>
                <w:szCs w:val="22"/>
                <w:lang w:eastAsia="cs-CZ"/>
              </w:rPr>
              <w:t>neboli dodržané kritéria  na vyhodnotenie ponúk</w:t>
            </w:r>
            <w:r>
              <w:rPr>
                <w:sz w:val="22"/>
                <w:szCs w:val="22"/>
                <w:lang w:eastAsia="cs-CZ"/>
              </w:rPr>
              <w:t xml:space="preserve"> alebo pravidlá na uplatnenie kritérií</w:t>
            </w:r>
            <w:r w:rsidRPr="007C3E78">
              <w:rPr>
                <w:sz w:val="22"/>
                <w:szCs w:val="22"/>
                <w:lang w:eastAsia="cs-CZ"/>
              </w:rPr>
              <w:t>.</w:t>
            </w:r>
          </w:p>
          <w:p w14:paraId="07E2EFE4" w14:textId="77777777" w:rsidR="003F0D36" w:rsidRPr="007C3E78" w:rsidRDefault="003F0D36" w:rsidP="003F0D36">
            <w:pPr>
              <w:jc w:val="both"/>
              <w:rPr>
                <w:sz w:val="22"/>
                <w:szCs w:val="22"/>
                <w:lang w:eastAsia="cs-CZ"/>
              </w:rPr>
            </w:pPr>
          </w:p>
          <w:p w14:paraId="2819B7C0" w14:textId="77777777" w:rsidR="003F0D36" w:rsidRPr="007C3E78" w:rsidRDefault="003F0D36" w:rsidP="003F0D36">
            <w:pPr>
              <w:jc w:val="both"/>
              <w:rPr>
                <w:sz w:val="22"/>
                <w:szCs w:val="22"/>
                <w:lang w:eastAsia="cs-CZ"/>
              </w:rPr>
            </w:pPr>
            <w:r w:rsidRPr="007C3E78">
              <w:rPr>
                <w:sz w:val="22"/>
                <w:szCs w:val="22"/>
                <w:lang w:eastAsia="cs-CZ"/>
              </w:rPr>
              <w:t>Počas hodnotenia uchádzačov/záujemcov neboli dodržané podmienky účasti alebo kritéria na vyhodnocovanie ponúk (</w:t>
            </w:r>
            <w:r>
              <w:rPr>
                <w:sz w:val="22"/>
                <w:szCs w:val="22"/>
                <w:lang w:eastAsia="cs-CZ"/>
              </w:rPr>
              <w:t>prípadne</w:t>
            </w:r>
            <w:r w:rsidRPr="007C3E78">
              <w:rPr>
                <w:sz w:val="22"/>
                <w:szCs w:val="22"/>
                <w:lang w:eastAsia="cs-CZ"/>
              </w:rPr>
              <w:t xml:space="preserve"> podkritériá alebo váhy kritérií) definované v oznámení alebo v súťažných podkladoch, čo malo za následok vyhodnocovanie ponúk v rozpore s oznámením a súťažnými podkladmi</w:t>
            </w:r>
            <w:r>
              <w:rPr>
                <w:sz w:val="22"/>
                <w:szCs w:val="22"/>
                <w:lang w:eastAsia="cs-CZ"/>
              </w:rPr>
              <w:t xml:space="preserve"> a nesprávne určenie úspešného uchádzača. Uvedený typ porušenia sa týka aj prípadov, keď bol zo súťaže vylúčený uchádzač, ktorý podmienky verejného obstarávania spĺňal.</w:t>
            </w:r>
          </w:p>
        </w:tc>
        <w:tc>
          <w:tcPr>
            <w:tcW w:w="3260" w:type="dxa"/>
            <w:shd w:val="clear" w:color="auto" w:fill="auto"/>
            <w:tcPrChange w:id="743" w:author="Autor">
              <w:tcPr>
                <w:tcW w:w="3260" w:type="dxa"/>
                <w:gridSpan w:val="2"/>
                <w:shd w:val="clear" w:color="auto" w:fill="auto"/>
              </w:tcPr>
            </w:tcPrChange>
          </w:tcPr>
          <w:p w14:paraId="7DAB03E2" w14:textId="77777777" w:rsidR="003F0D36" w:rsidRPr="007C3E78" w:rsidRDefault="003F0D36" w:rsidP="00D449BD">
            <w:pPr>
              <w:jc w:val="both"/>
              <w:rPr>
                <w:sz w:val="22"/>
                <w:szCs w:val="22"/>
                <w:lang w:eastAsia="cs-CZ"/>
              </w:rPr>
              <w:pPrChange w:id="744" w:author="Autor">
                <w:pPr/>
              </w:pPrChange>
            </w:pPr>
            <w:r w:rsidRPr="007C3E78">
              <w:rPr>
                <w:sz w:val="22"/>
                <w:szCs w:val="22"/>
                <w:lang w:eastAsia="cs-CZ"/>
              </w:rPr>
              <w:t>25 %</w:t>
            </w:r>
          </w:p>
          <w:p w14:paraId="24C0EBB7" w14:textId="77777777" w:rsidR="003F0D36" w:rsidRPr="007C3E78" w:rsidRDefault="003F0D36" w:rsidP="00D449BD">
            <w:pPr>
              <w:jc w:val="both"/>
              <w:rPr>
                <w:sz w:val="22"/>
                <w:szCs w:val="22"/>
                <w:lang w:eastAsia="cs-CZ"/>
              </w:rPr>
              <w:pPrChange w:id="745" w:author="Autor">
                <w:pPr/>
              </w:pPrChange>
            </w:pPr>
          </w:p>
          <w:p w14:paraId="181F93A4" w14:textId="77777777" w:rsidR="003F0D36" w:rsidRPr="007C3E78" w:rsidRDefault="003F0D36" w:rsidP="00D449BD">
            <w:pPr>
              <w:jc w:val="both"/>
              <w:rPr>
                <w:sz w:val="22"/>
                <w:szCs w:val="22"/>
                <w:lang w:eastAsia="cs-CZ"/>
              </w:rPr>
              <w:pPrChange w:id="746" w:author="Autor">
                <w:pPr/>
              </w:pPrChange>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685E3EAB"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47"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748" w:author="Autor">
            <w:trPr>
              <w:gridAfter w:val="0"/>
            </w:trPr>
          </w:trPrChange>
        </w:trPr>
        <w:tc>
          <w:tcPr>
            <w:tcW w:w="675" w:type="dxa"/>
            <w:shd w:val="clear" w:color="auto" w:fill="auto"/>
            <w:vAlign w:val="center"/>
            <w:tcPrChange w:id="749" w:author="Autor">
              <w:tcPr>
                <w:tcW w:w="675" w:type="dxa"/>
                <w:gridSpan w:val="2"/>
                <w:shd w:val="clear" w:color="auto" w:fill="auto"/>
                <w:vAlign w:val="center"/>
              </w:tcPr>
            </w:tcPrChange>
          </w:tcPr>
          <w:p w14:paraId="6CFF460F" w14:textId="31020846" w:rsidR="003F0D36" w:rsidRPr="007C3E78" w:rsidRDefault="00B87212" w:rsidP="00D449BD">
            <w:pPr>
              <w:jc w:val="both"/>
              <w:rPr>
                <w:sz w:val="22"/>
                <w:szCs w:val="22"/>
                <w:lang w:eastAsia="cs-CZ"/>
              </w:rPr>
              <w:pPrChange w:id="750" w:author="Autor">
                <w:pPr>
                  <w:jc w:val="center"/>
                </w:pPr>
              </w:pPrChange>
            </w:pPr>
            <w:del w:id="751" w:author="Autor">
              <w:r w:rsidRPr="007C3E78">
                <w:rPr>
                  <w:sz w:val="22"/>
                  <w:szCs w:val="22"/>
                  <w:lang w:eastAsia="cs-CZ"/>
                </w:rPr>
                <w:delText>1</w:delText>
              </w:r>
              <w:r>
                <w:rPr>
                  <w:sz w:val="22"/>
                  <w:szCs w:val="22"/>
                  <w:lang w:eastAsia="cs-CZ"/>
                </w:rPr>
                <w:delText>8</w:delText>
              </w:r>
            </w:del>
            <w:ins w:id="752" w:author="Autor">
              <w:r w:rsidR="003F0D36">
                <w:rPr>
                  <w:sz w:val="22"/>
                  <w:szCs w:val="22"/>
                  <w:lang w:eastAsia="cs-CZ"/>
                </w:rPr>
                <w:t>21</w:t>
              </w:r>
            </w:ins>
          </w:p>
        </w:tc>
        <w:tc>
          <w:tcPr>
            <w:tcW w:w="3720" w:type="dxa"/>
            <w:shd w:val="clear" w:color="auto" w:fill="auto"/>
            <w:tcPrChange w:id="753" w:author="Autor">
              <w:tcPr>
                <w:tcW w:w="3720" w:type="dxa"/>
                <w:gridSpan w:val="2"/>
                <w:shd w:val="clear" w:color="auto" w:fill="auto"/>
              </w:tcPr>
            </w:tcPrChange>
          </w:tcPr>
          <w:p w14:paraId="182F965A" w14:textId="77777777" w:rsidR="003F0D36" w:rsidRPr="007C3E78" w:rsidRDefault="003F0D36" w:rsidP="00D449BD">
            <w:pPr>
              <w:jc w:val="both"/>
              <w:rPr>
                <w:sz w:val="22"/>
                <w:szCs w:val="22"/>
                <w:lang w:eastAsia="cs-CZ"/>
              </w:rPr>
              <w:pPrChange w:id="754" w:author="Autor">
                <w:pPr/>
              </w:pPrChange>
            </w:pPr>
            <w:r w:rsidRPr="007C3E78">
              <w:rPr>
                <w:sz w:val="22"/>
                <w:szCs w:val="22"/>
                <w:lang w:eastAsia="cs-CZ"/>
              </w:rPr>
              <w:t>Nedodržiavanie zásady transparentnosti a/alebo rovnakého zaobchádzania počas postupu zadávania zákazky</w:t>
            </w:r>
          </w:p>
        </w:tc>
        <w:tc>
          <w:tcPr>
            <w:tcW w:w="6379" w:type="dxa"/>
            <w:shd w:val="clear" w:color="auto" w:fill="auto"/>
            <w:tcPrChange w:id="755" w:author="Autor">
              <w:tcPr>
                <w:tcW w:w="6379" w:type="dxa"/>
                <w:gridSpan w:val="2"/>
                <w:shd w:val="clear" w:color="auto" w:fill="auto"/>
              </w:tcPr>
            </w:tcPrChange>
          </w:tcPr>
          <w:p w14:paraId="74A7B98F" w14:textId="77777777" w:rsidR="003F0D36" w:rsidRPr="007C3E78" w:rsidRDefault="003F0D36" w:rsidP="003F0D36">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61868BFF" w14:textId="77777777" w:rsidR="003F0D36" w:rsidRPr="007C3E78" w:rsidRDefault="003F0D36" w:rsidP="003F0D36">
            <w:pPr>
              <w:jc w:val="both"/>
              <w:rPr>
                <w:sz w:val="22"/>
                <w:szCs w:val="22"/>
                <w:lang w:eastAsia="cs-CZ"/>
              </w:rPr>
            </w:pPr>
          </w:p>
          <w:p w14:paraId="01B5A8F5" w14:textId="77777777" w:rsidR="003F0D36" w:rsidRPr="007C3E78" w:rsidRDefault="003F0D36" w:rsidP="003F0D36">
            <w:pPr>
              <w:jc w:val="both"/>
              <w:rPr>
                <w:sz w:val="22"/>
                <w:szCs w:val="22"/>
                <w:lang w:eastAsia="cs-CZ"/>
              </w:rPr>
            </w:pPr>
            <w:r w:rsidRPr="007C3E78">
              <w:rPr>
                <w:sz w:val="22"/>
                <w:szCs w:val="22"/>
                <w:lang w:eastAsia="cs-CZ"/>
              </w:rPr>
              <w:t xml:space="preserve">Zápisnica z vyhodnotenia </w:t>
            </w:r>
            <w:r>
              <w:rPr>
                <w:sz w:val="22"/>
                <w:szCs w:val="22"/>
                <w:lang w:eastAsia="cs-CZ"/>
              </w:rPr>
              <w:t xml:space="preserve">ponúk </w:t>
            </w:r>
            <w:r w:rsidRPr="007C3E78">
              <w:rPr>
                <w:sz w:val="22"/>
                <w:szCs w:val="22"/>
                <w:lang w:eastAsia="cs-CZ"/>
              </w:rPr>
              <w:t>neexistuje</w:t>
            </w:r>
            <w:r>
              <w:rPr>
                <w:sz w:val="22"/>
                <w:szCs w:val="22"/>
                <w:lang w:eastAsia="cs-CZ"/>
              </w:rPr>
              <w:t>.</w:t>
            </w:r>
          </w:p>
          <w:p w14:paraId="311F6106" w14:textId="77777777" w:rsidR="003F0D36" w:rsidRPr="007C3E78" w:rsidRDefault="003F0D36" w:rsidP="003F0D36">
            <w:pPr>
              <w:jc w:val="both"/>
              <w:rPr>
                <w:sz w:val="22"/>
                <w:szCs w:val="22"/>
                <w:lang w:eastAsia="cs-CZ"/>
              </w:rPr>
            </w:pPr>
          </w:p>
          <w:p w14:paraId="1BD9E87E" w14:textId="77777777" w:rsidR="003F0D36" w:rsidRPr="007C3E78" w:rsidRDefault="003F0D36" w:rsidP="003F0D36">
            <w:pPr>
              <w:jc w:val="both"/>
              <w:rPr>
                <w:sz w:val="22"/>
                <w:szCs w:val="22"/>
                <w:lang w:eastAsia="cs-CZ"/>
              </w:rPr>
            </w:pPr>
            <w:r w:rsidRPr="007C3E78">
              <w:rPr>
                <w:sz w:val="22"/>
                <w:szCs w:val="22"/>
                <w:lang w:eastAsia="cs-CZ"/>
              </w:rPr>
              <w:t>Umožnenie obhliadky miesta na dodanie predmetu zákazky iba niektorým záujemcom.</w:t>
            </w:r>
          </w:p>
          <w:p w14:paraId="11B8F4EE" w14:textId="77777777" w:rsidR="003F0D36" w:rsidRPr="007C3E78" w:rsidRDefault="003F0D36" w:rsidP="003F0D36">
            <w:pPr>
              <w:jc w:val="both"/>
              <w:rPr>
                <w:sz w:val="22"/>
                <w:szCs w:val="22"/>
                <w:lang w:eastAsia="cs-CZ"/>
              </w:rPr>
            </w:pPr>
          </w:p>
          <w:p w14:paraId="7F99090D" w14:textId="77777777" w:rsidR="003F0D36" w:rsidRPr="007C3E78" w:rsidRDefault="003F0D36" w:rsidP="003F0D36">
            <w:pPr>
              <w:jc w:val="both"/>
              <w:rPr>
                <w:sz w:val="22"/>
                <w:szCs w:val="22"/>
                <w:lang w:eastAsia="cs-CZ"/>
              </w:rPr>
            </w:pPr>
            <w:r w:rsidRPr="007C3E78">
              <w:rPr>
                <w:sz w:val="22"/>
                <w:szCs w:val="22"/>
                <w:lang w:eastAsia="cs-CZ"/>
              </w:rPr>
              <w:t>Nezaslanie oznámenia o výsledku vyhodnotenia ponúk niektorým záujemcom, ktorí boli vyhodnotení ako neúspešní</w:t>
            </w:r>
            <w:r>
              <w:rPr>
                <w:sz w:val="22"/>
                <w:szCs w:val="22"/>
                <w:lang w:eastAsia="cs-CZ"/>
              </w:rPr>
              <w:t>.</w:t>
            </w:r>
          </w:p>
          <w:p w14:paraId="2CFD3993" w14:textId="77777777" w:rsidR="003F0D36" w:rsidRPr="007C3E78" w:rsidRDefault="003F0D36" w:rsidP="003F0D36">
            <w:pPr>
              <w:jc w:val="both"/>
              <w:rPr>
                <w:sz w:val="22"/>
                <w:szCs w:val="22"/>
                <w:lang w:eastAsia="cs-CZ"/>
              </w:rPr>
            </w:pPr>
          </w:p>
          <w:p w14:paraId="09968E01" w14:textId="77777777" w:rsidR="003F0D36" w:rsidRPr="007C3E78" w:rsidRDefault="003F0D36" w:rsidP="003F0D36">
            <w:pPr>
              <w:jc w:val="both"/>
              <w:rPr>
                <w:sz w:val="22"/>
                <w:szCs w:val="22"/>
                <w:lang w:eastAsia="cs-CZ"/>
              </w:rPr>
            </w:pPr>
            <w:r w:rsidRPr="007C3E78">
              <w:rPr>
                <w:sz w:val="22"/>
                <w:szCs w:val="22"/>
                <w:lang w:eastAsia="cs-CZ"/>
              </w:rPr>
              <w:t xml:space="preserve">Verejný obstarávateľ porušil povinnosť podľa § </w:t>
            </w:r>
            <w:r>
              <w:rPr>
                <w:sz w:val="22"/>
                <w:szCs w:val="22"/>
                <w:lang w:eastAsia="cs-CZ"/>
              </w:rPr>
              <w:t>40</w:t>
            </w:r>
            <w:r w:rsidRPr="007C3E78">
              <w:rPr>
                <w:sz w:val="22"/>
                <w:szCs w:val="22"/>
                <w:lang w:eastAsia="cs-CZ"/>
              </w:rPr>
              <w:t xml:space="preserve"> ods. </w:t>
            </w:r>
            <w:r>
              <w:rPr>
                <w:sz w:val="22"/>
                <w:szCs w:val="22"/>
                <w:lang w:eastAsia="cs-CZ"/>
              </w:rPr>
              <w:t>4</w:t>
            </w:r>
            <w:r w:rsidRPr="007C3E78">
              <w:rPr>
                <w:sz w:val="22"/>
                <w:szCs w:val="22"/>
                <w:lang w:eastAsia="cs-CZ"/>
              </w:rPr>
              <w:t xml:space="preserve"> </w:t>
            </w:r>
            <w:r>
              <w:rPr>
                <w:sz w:val="22"/>
                <w:szCs w:val="22"/>
                <w:lang w:eastAsia="cs-CZ"/>
              </w:rPr>
              <w:t>ZVO</w:t>
            </w:r>
            <w:r w:rsidRPr="007C3E78">
              <w:rPr>
                <w:sz w:val="22"/>
                <w:szCs w:val="22"/>
                <w:lang w:eastAsia="cs-CZ"/>
              </w:rPr>
              <w:t xml:space="preserve"> požiadať o vysvetlenie alebo doplnenie predložených dokladov vždy, </w:t>
            </w:r>
            <w:r w:rsidRPr="001779F1">
              <w:rPr>
                <w:sz w:val="22"/>
                <w:szCs w:val="22"/>
                <w:lang w:eastAsia="cs-CZ"/>
              </w:rPr>
              <w:t xml:space="preserve">ak z predložených dokladov nemožno posúdiť ich platnosť alebo splnenie podmienky účasti. </w:t>
            </w:r>
          </w:p>
        </w:tc>
        <w:tc>
          <w:tcPr>
            <w:tcW w:w="3260" w:type="dxa"/>
            <w:shd w:val="clear" w:color="auto" w:fill="auto"/>
            <w:tcPrChange w:id="756" w:author="Autor">
              <w:tcPr>
                <w:tcW w:w="3260" w:type="dxa"/>
                <w:gridSpan w:val="2"/>
                <w:shd w:val="clear" w:color="auto" w:fill="auto"/>
              </w:tcPr>
            </w:tcPrChange>
          </w:tcPr>
          <w:p w14:paraId="6FD2686B" w14:textId="77777777" w:rsidR="003F0D36" w:rsidRPr="007C3E78" w:rsidRDefault="003F0D36" w:rsidP="00D449BD">
            <w:pPr>
              <w:jc w:val="both"/>
              <w:rPr>
                <w:sz w:val="22"/>
                <w:szCs w:val="22"/>
                <w:lang w:eastAsia="cs-CZ"/>
              </w:rPr>
              <w:pPrChange w:id="757" w:author="Autor">
                <w:pPr/>
              </w:pPrChange>
            </w:pPr>
            <w:r w:rsidRPr="007C3E78">
              <w:rPr>
                <w:sz w:val="22"/>
                <w:szCs w:val="22"/>
                <w:lang w:eastAsia="cs-CZ"/>
              </w:rPr>
              <w:t>25 %</w:t>
            </w:r>
          </w:p>
          <w:p w14:paraId="75FCC994" w14:textId="77777777" w:rsidR="003F0D36" w:rsidRPr="007C3E78" w:rsidRDefault="003F0D36" w:rsidP="00D449BD">
            <w:pPr>
              <w:jc w:val="both"/>
              <w:rPr>
                <w:sz w:val="22"/>
                <w:szCs w:val="22"/>
                <w:lang w:eastAsia="cs-CZ"/>
              </w:rPr>
              <w:pPrChange w:id="758" w:author="Autor">
                <w:pPr/>
              </w:pPrChange>
            </w:pPr>
          </w:p>
          <w:p w14:paraId="7DCE2494" w14:textId="77777777" w:rsidR="003F0D36" w:rsidRPr="007C3E78" w:rsidRDefault="003F0D36" w:rsidP="00D449BD">
            <w:pPr>
              <w:jc w:val="both"/>
              <w:rPr>
                <w:sz w:val="22"/>
                <w:szCs w:val="22"/>
                <w:lang w:eastAsia="cs-CZ"/>
              </w:rPr>
              <w:pPrChange w:id="759" w:author="Autor">
                <w:pPr/>
              </w:pPrChange>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3CEE548A"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60"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761" w:author="Autor">
            <w:trPr>
              <w:gridAfter w:val="0"/>
            </w:trPr>
          </w:trPrChange>
        </w:trPr>
        <w:tc>
          <w:tcPr>
            <w:tcW w:w="675" w:type="dxa"/>
            <w:shd w:val="clear" w:color="auto" w:fill="auto"/>
            <w:vAlign w:val="center"/>
            <w:tcPrChange w:id="762" w:author="Autor">
              <w:tcPr>
                <w:tcW w:w="675" w:type="dxa"/>
                <w:gridSpan w:val="2"/>
                <w:shd w:val="clear" w:color="auto" w:fill="auto"/>
                <w:vAlign w:val="center"/>
              </w:tcPr>
            </w:tcPrChange>
          </w:tcPr>
          <w:p w14:paraId="02971E89" w14:textId="36043049" w:rsidR="003F0D36" w:rsidRPr="007C3E78" w:rsidRDefault="00B87212" w:rsidP="00D449BD">
            <w:pPr>
              <w:jc w:val="both"/>
              <w:rPr>
                <w:sz w:val="22"/>
                <w:szCs w:val="22"/>
                <w:lang w:eastAsia="cs-CZ"/>
              </w:rPr>
              <w:pPrChange w:id="763" w:author="Autor">
                <w:pPr>
                  <w:jc w:val="center"/>
                </w:pPr>
              </w:pPrChange>
            </w:pPr>
            <w:del w:id="764" w:author="Autor">
              <w:r w:rsidRPr="007C3E78">
                <w:rPr>
                  <w:sz w:val="22"/>
                  <w:szCs w:val="22"/>
                  <w:lang w:eastAsia="cs-CZ"/>
                </w:rPr>
                <w:delText>1</w:delText>
              </w:r>
              <w:r>
                <w:rPr>
                  <w:sz w:val="22"/>
                  <w:szCs w:val="22"/>
                  <w:lang w:eastAsia="cs-CZ"/>
                </w:rPr>
                <w:delText>9</w:delText>
              </w:r>
            </w:del>
            <w:ins w:id="765" w:author="Autor">
              <w:r w:rsidR="003F0D36">
                <w:rPr>
                  <w:sz w:val="22"/>
                  <w:szCs w:val="22"/>
                  <w:lang w:eastAsia="cs-CZ"/>
                </w:rPr>
                <w:t>22</w:t>
              </w:r>
            </w:ins>
          </w:p>
        </w:tc>
        <w:tc>
          <w:tcPr>
            <w:tcW w:w="3720" w:type="dxa"/>
            <w:shd w:val="clear" w:color="auto" w:fill="auto"/>
            <w:tcPrChange w:id="766" w:author="Autor">
              <w:tcPr>
                <w:tcW w:w="3720" w:type="dxa"/>
                <w:gridSpan w:val="2"/>
                <w:shd w:val="clear" w:color="auto" w:fill="auto"/>
              </w:tcPr>
            </w:tcPrChange>
          </w:tcPr>
          <w:p w14:paraId="7A7B1D45" w14:textId="77777777" w:rsidR="003F0D36" w:rsidRPr="007C3E78" w:rsidRDefault="003F0D36" w:rsidP="00D449BD">
            <w:pPr>
              <w:jc w:val="both"/>
              <w:rPr>
                <w:sz w:val="22"/>
                <w:szCs w:val="22"/>
                <w:lang w:eastAsia="cs-CZ"/>
              </w:rPr>
              <w:pPrChange w:id="767" w:author="Autor">
                <w:pPr/>
              </w:pPrChange>
            </w:pPr>
            <w:r w:rsidRPr="007C3E78">
              <w:rPr>
                <w:sz w:val="22"/>
                <w:szCs w:val="22"/>
                <w:lang w:eastAsia="cs-CZ"/>
              </w:rPr>
              <w:t>Modifikácia (zmena) ponuky počas hodnotenia ponúk</w:t>
            </w:r>
          </w:p>
        </w:tc>
        <w:tc>
          <w:tcPr>
            <w:tcW w:w="6379" w:type="dxa"/>
            <w:shd w:val="clear" w:color="auto" w:fill="auto"/>
            <w:tcPrChange w:id="768" w:author="Autor">
              <w:tcPr>
                <w:tcW w:w="6379" w:type="dxa"/>
                <w:gridSpan w:val="2"/>
                <w:shd w:val="clear" w:color="auto" w:fill="auto"/>
              </w:tcPr>
            </w:tcPrChange>
          </w:tcPr>
          <w:p w14:paraId="601EE66A" w14:textId="77777777" w:rsidR="003F0D36" w:rsidRPr="007C3E78" w:rsidRDefault="003F0D36" w:rsidP="003F0D36">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Change w:id="769" w:author="Autor">
              <w:tcPr>
                <w:tcW w:w="3260" w:type="dxa"/>
                <w:gridSpan w:val="2"/>
                <w:shd w:val="clear" w:color="auto" w:fill="auto"/>
              </w:tcPr>
            </w:tcPrChange>
          </w:tcPr>
          <w:p w14:paraId="1C7A5524" w14:textId="77777777" w:rsidR="003F0D36" w:rsidRPr="007C3E78" w:rsidRDefault="003F0D36" w:rsidP="00D449BD">
            <w:pPr>
              <w:jc w:val="both"/>
              <w:rPr>
                <w:sz w:val="22"/>
                <w:szCs w:val="22"/>
                <w:lang w:eastAsia="cs-CZ"/>
              </w:rPr>
              <w:pPrChange w:id="770" w:author="Autor">
                <w:pPr/>
              </w:pPrChange>
            </w:pPr>
            <w:r w:rsidRPr="007C3E78">
              <w:rPr>
                <w:sz w:val="22"/>
                <w:szCs w:val="22"/>
                <w:lang w:eastAsia="cs-CZ"/>
              </w:rPr>
              <w:t>25 %</w:t>
            </w:r>
          </w:p>
          <w:p w14:paraId="1C20F762" w14:textId="77777777" w:rsidR="003F0D36" w:rsidRPr="007C3E78" w:rsidRDefault="003F0D36" w:rsidP="00D449BD">
            <w:pPr>
              <w:jc w:val="both"/>
              <w:rPr>
                <w:sz w:val="22"/>
                <w:szCs w:val="22"/>
                <w:lang w:eastAsia="cs-CZ"/>
              </w:rPr>
              <w:pPrChange w:id="771" w:author="Autor">
                <w:pPr/>
              </w:pPrChange>
            </w:pPr>
          </w:p>
          <w:p w14:paraId="37BF3202" w14:textId="77777777" w:rsidR="003F0D36" w:rsidRPr="007C3E78" w:rsidRDefault="003F0D36" w:rsidP="00D449BD">
            <w:pPr>
              <w:jc w:val="both"/>
              <w:rPr>
                <w:sz w:val="22"/>
                <w:szCs w:val="22"/>
                <w:lang w:eastAsia="cs-CZ"/>
              </w:rPr>
              <w:pPrChange w:id="772" w:author="Autor">
                <w:pPr/>
              </w:pPrChange>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70185539"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73"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774" w:author="Autor">
            <w:trPr>
              <w:gridAfter w:val="0"/>
            </w:trPr>
          </w:trPrChange>
        </w:trPr>
        <w:tc>
          <w:tcPr>
            <w:tcW w:w="675" w:type="dxa"/>
            <w:shd w:val="clear" w:color="auto" w:fill="auto"/>
            <w:vAlign w:val="center"/>
            <w:tcPrChange w:id="775" w:author="Autor">
              <w:tcPr>
                <w:tcW w:w="675" w:type="dxa"/>
                <w:gridSpan w:val="2"/>
                <w:shd w:val="clear" w:color="auto" w:fill="auto"/>
                <w:vAlign w:val="center"/>
              </w:tcPr>
            </w:tcPrChange>
          </w:tcPr>
          <w:p w14:paraId="1E2DF57F" w14:textId="59BD259A" w:rsidR="003F0D36" w:rsidRPr="007C3E78" w:rsidRDefault="00B87212" w:rsidP="00D449BD">
            <w:pPr>
              <w:jc w:val="both"/>
              <w:rPr>
                <w:sz w:val="22"/>
                <w:szCs w:val="22"/>
                <w:lang w:eastAsia="cs-CZ"/>
              </w:rPr>
              <w:pPrChange w:id="776" w:author="Autor">
                <w:pPr>
                  <w:jc w:val="center"/>
                </w:pPr>
              </w:pPrChange>
            </w:pPr>
            <w:del w:id="777" w:author="Autor">
              <w:r>
                <w:rPr>
                  <w:sz w:val="22"/>
                  <w:szCs w:val="22"/>
                  <w:lang w:eastAsia="cs-CZ"/>
                </w:rPr>
                <w:delText>20</w:delText>
              </w:r>
            </w:del>
            <w:ins w:id="778" w:author="Autor">
              <w:r w:rsidR="003F0D36">
                <w:rPr>
                  <w:sz w:val="22"/>
                  <w:szCs w:val="22"/>
                  <w:lang w:eastAsia="cs-CZ"/>
                </w:rPr>
                <w:t>23</w:t>
              </w:r>
            </w:ins>
          </w:p>
        </w:tc>
        <w:tc>
          <w:tcPr>
            <w:tcW w:w="3720" w:type="dxa"/>
            <w:shd w:val="clear" w:color="auto" w:fill="auto"/>
            <w:tcPrChange w:id="779" w:author="Autor">
              <w:tcPr>
                <w:tcW w:w="3720" w:type="dxa"/>
                <w:gridSpan w:val="2"/>
                <w:shd w:val="clear" w:color="auto" w:fill="auto"/>
              </w:tcPr>
            </w:tcPrChange>
          </w:tcPr>
          <w:p w14:paraId="642FC7ED" w14:textId="77777777" w:rsidR="003F0D36" w:rsidRPr="007C3E78" w:rsidRDefault="003F0D36" w:rsidP="00D449BD">
            <w:pPr>
              <w:jc w:val="both"/>
              <w:rPr>
                <w:sz w:val="22"/>
                <w:szCs w:val="22"/>
                <w:lang w:eastAsia="cs-CZ"/>
              </w:rPr>
              <w:pPrChange w:id="780" w:author="Autor">
                <w:pPr/>
              </w:pPrChange>
            </w:pPr>
            <w:r w:rsidRPr="007C3E78">
              <w:rPr>
                <w:sz w:val="22"/>
                <w:szCs w:val="22"/>
                <w:lang w:eastAsia="cs-CZ"/>
              </w:rPr>
              <w:t>Rokovanie v priebehu súťaže</w:t>
            </w:r>
          </w:p>
        </w:tc>
        <w:tc>
          <w:tcPr>
            <w:tcW w:w="6379" w:type="dxa"/>
            <w:shd w:val="clear" w:color="auto" w:fill="auto"/>
            <w:tcPrChange w:id="781" w:author="Autor">
              <w:tcPr>
                <w:tcW w:w="6379" w:type="dxa"/>
                <w:gridSpan w:val="2"/>
                <w:shd w:val="clear" w:color="auto" w:fill="auto"/>
              </w:tcPr>
            </w:tcPrChange>
          </w:tcPr>
          <w:p w14:paraId="1815B12E" w14:textId="77777777" w:rsidR="003F0D36" w:rsidRPr="007C3E78" w:rsidRDefault="003F0D36" w:rsidP="003F0D36">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Change w:id="782" w:author="Autor">
              <w:tcPr>
                <w:tcW w:w="3260" w:type="dxa"/>
                <w:gridSpan w:val="2"/>
                <w:shd w:val="clear" w:color="auto" w:fill="auto"/>
              </w:tcPr>
            </w:tcPrChange>
          </w:tcPr>
          <w:p w14:paraId="133B02A3" w14:textId="77777777" w:rsidR="003F0D36" w:rsidRPr="007C3E78" w:rsidRDefault="003F0D36" w:rsidP="00D449BD">
            <w:pPr>
              <w:jc w:val="both"/>
              <w:rPr>
                <w:sz w:val="22"/>
                <w:szCs w:val="22"/>
                <w:lang w:eastAsia="cs-CZ"/>
              </w:rPr>
              <w:pPrChange w:id="783" w:author="Autor">
                <w:pPr/>
              </w:pPrChange>
            </w:pPr>
            <w:r w:rsidRPr="007C3E78">
              <w:rPr>
                <w:sz w:val="22"/>
                <w:szCs w:val="22"/>
                <w:lang w:eastAsia="cs-CZ"/>
              </w:rPr>
              <w:t>25 %</w:t>
            </w:r>
          </w:p>
          <w:p w14:paraId="59E0E148" w14:textId="77777777" w:rsidR="003F0D36" w:rsidRPr="007C3E78" w:rsidRDefault="003F0D36" w:rsidP="00D449BD">
            <w:pPr>
              <w:jc w:val="both"/>
              <w:rPr>
                <w:sz w:val="22"/>
                <w:szCs w:val="22"/>
                <w:lang w:eastAsia="cs-CZ"/>
              </w:rPr>
              <w:pPrChange w:id="784" w:author="Autor">
                <w:pPr/>
              </w:pPrChange>
            </w:pPr>
          </w:p>
          <w:p w14:paraId="232F7E98" w14:textId="77777777" w:rsidR="003F0D36" w:rsidRPr="007C3E78" w:rsidRDefault="003F0D36" w:rsidP="00D449BD">
            <w:pPr>
              <w:jc w:val="both"/>
              <w:rPr>
                <w:sz w:val="22"/>
                <w:szCs w:val="22"/>
                <w:lang w:eastAsia="cs-CZ"/>
              </w:rPr>
              <w:pPrChange w:id="785" w:author="Autor">
                <w:pPr/>
              </w:pPrChange>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404C564F"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86"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787" w:author="Autor">
            <w:trPr>
              <w:gridAfter w:val="0"/>
            </w:trPr>
          </w:trPrChange>
        </w:trPr>
        <w:tc>
          <w:tcPr>
            <w:tcW w:w="675" w:type="dxa"/>
            <w:shd w:val="clear" w:color="auto" w:fill="auto"/>
            <w:vAlign w:val="center"/>
            <w:tcPrChange w:id="788" w:author="Autor">
              <w:tcPr>
                <w:tcW w:w="675" w:type="dxa"/>
                <w:gridSpan w:val="2"/>
                <w:shd w:val="clear" w:color="auto" w:fill="auto"/>
                <w:vAlign w:val="center"/>
              </w:tcPr>
            </w:tcPrChange>
          </w:tcPr>
          <w:p w14:paraId="708A5AE6" w14:textId="485870EB" w:rsidR="003F0D36" w:rsidRPr="007C3E78" w:rsidRDefault="00B87212" w:rsidP="00D449BD">
            <w:pPr>
              <w:jc w:val="both"/>
              <w:rPr>
                <w:sz w:val="22"/>
                <w:szCs w:val="22"/>
                <w:lang w:eastAsia="cs-CZ"/>
              </w:rPr>
              <w:pPrChange w:id="789" w:author="Autor">
                <w:pPr>
                  <w:jc w:val="center"/>
                </w:pPr>
              </w:pPrChange>
            </w:pPr>
            <w:del w:id="790" w:author="Autor">
              <w:r>
                <w:rPr>
                  <w:sz w:val="22"/>
                  <w:szCs w:val="22"/>
                  <w:lang w:eastAsia="cs-CZ"/>
                </w:rPr>
                <w:delText>21</w:delText>
              </w:r>
            </w:del>
            <w:ins w:id="791" w:author="Autor">
              <w:r w:rsidR="003F0D36">
                <w:rPr>
                  <w:sz w:val="22"/>
                  <w:szCs w:val="22"/>
                  <w:lang w:eastAsia="cs-CZ"/>
                </w:rPr>
                <w:t>24</w:t>
              </w:r>
            </w:ins>
          </w:p>
        </w:tc>
        <w:tc>
          <w:tcPr>
            <w:tcW w:w="3720" w:type="dxa"/>
            <w:shd w:val="clear" w:color="auto" w:fill="auto"/>
            <w:tcPrChange w:id="792" w:author="Autor">
              <w:tcPr>
                <w:tcW w:w="3720" w:type="dxa"/>
                <w:gridSpan w:val="2"/>
                <w:shd w:val="clear" w:color="auto" w:fill="auto"/>
              </w:tcPr>
            </w:tcPrChange>
          </w:tcPr>
          <w:p w14:paraId="06CE18AD" w14:textId="77777777" w:rsidR="003F0D36" w:rsidRPr="007C3E78" w:rsidRDefault="003F0D36" w:rsidP="00D449BD">
            <w:pPr>
              <w:jc w:val="both"/>
              <w:rPr>
                <w:sz w:val="22"/>
                <w:szCs w:val="22"/>
                <w:lang w:eastAsia="cs-CZ"/>
              </w:rPr>
              <w:pPrChange w:id="793" w:author="Autor">
                <w:pPr/>
              </w:pPrChange>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18"/>
            </w:r>
          </w:p>
        </w:tc>
        <w:tc>
          <w:tcPr>
            <w:tcW w:w="6379" w:type="dxa"/>
            <w:shd w:val="clear" w:color="auto" w:fill="auto"/>
            <w:tcPrChange w:id="794" w:author="Autor">
              <w:tcPr>
                <w:tcW w:w="6379" w:type="dxa"/>
                <w:gridSpan w:val="2"/>
                <w:shd w:val="clear" w:color="auto" w:fill="auto"/>
              </w:tcPr>
            </w:tcPrChange>
          </w:tcPr>
          <w:p w14:paraId="2B9566B6" w14:textId="77777777" w:rsidR="003F0D36" w:rsidRPr="007C3E78" w:rsidRDefault="003F0D36" w:rsidP="003F0D36">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r>
              <w:rPr>
                <w:sz w:val="22"/>
                <w:szCs w:val="22"/>
                <w:lang w:eastAsia="cs-CZ"/>
              </w:rPr>
              <w:t>.</w:t>
            </w:r>
          </w:p>
        </w:tc>
        <w:tc>
          <w:tcPr>
            <w:tcW w:w="3260" w:type="dxa"/>
            <w:shd w:val="clear" w:color="auto" w:fill="auto"/>
            <w:tcPrChange w:id="795" w:author="Autor">
              <w:tcPr>
                <w:tcW w:w="3260" w:type="dxa"/>
                <w:gridSpan w:val="2"/>
                <w:shd w:val="clear" w:color="auto" w:fill="auto"/>
              </w:tcPr>
            </w:tcPrChange>
          </w:tcPr>
          <w:p w14:paraId="1D9220FF" w14:textId="77777777" w:rsidR="003F0D36" w:rsidRPr="007C3E78" w:rsidRDefault="003F0D36" w:rsidP="00D449BD">
            <w:pPr>
              <w:jc w:val="both"/>
              <w:rPr>
                <w:sz w:val="22"/>
                <w:szCs w:val="22"/>
                <w:lang w:eastAsia="cs-CZ"/>
              </w:rPr>
              <w:pPrChange w:id="796" w:author="Autor">
                <w:pPr/>
              </w:pPrChange>
            </w:pPr>
            <w:r w:rsidRPr="007C3E78">
              <w:rPr>
                <w:sz w:val="22"/>
                <w:szCs w:val="22"/>
                <w:lang w:eastAsia="cs-CZ"/>
              </w:rPr>
              <w:t>25 %</w:t>
            </w:r>
          </w:p>
          <w:p w14:paraId="0A08980E" w14:textId="77777777" w:rsidR="003F0D36" w:rsidRPr="007C3E78" w:rsidRDefault="003F0D36" w:rsidP="00D449BD">
            <w:pPr>
              <w:jc w:val="both"/>
              <w:rPr>
                <w:sz w:val="22"/>
                <w:szCs w:val="22"/>
                <w:lang w:eastAsia="cs-CZ"/>
              </w:rPr>
              <w:pPrChange w:id="797" w:author="Autor">
                <w:pPr/>
              </w:pPrChange>
            </w:pPr>
          </w:p>
          <w:p w14:paraId="06BDF428" w14:textId="77777777" w:rsidR="003F0D36" w:rsidRPr="007C3E78" w:rsidRDefault="003F0D36" w:rsidP="00D449BD">
            <w:pPr>
              <w:jc w:val="both"/>
              <w:rPr>
                <w:sz w:val="22"/>
                <w:szCs w:val="22"/>
                <w:lang w:eastAsia="cs-CZ"/>
              </w:rPr>
              <w:pPrChange w:id="798" w:author="Autor">
                <w:pPr/>
              </w:pPrChange>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0C26187C"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99"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800" w:author="Autor">
            <w:trPr>
              <w:gridAfter w:val="0"/>
            </w:trPr>
          </w:trPrChange>
        </w:trPr>
        <w:tc>
          <w:tcPr>
            <w:tcW w:w="675" w:type="dxa"/>
            <w:shd w:val="clear" w:color="auto" w:fill="auto"/>
            <w:vAlign w:val="center"/>
            <w:tcPrChange w:id="801" w:author="Autor">
              <w:tcPr>
                <w:tcW w:w="675" w:type="dxa"/>
                <w:gridSpan w:val="2"/>
                <w:shd w:val="clear" w:color="auto" w:fill="auto"/>
                <w:vAlign w:val="center"/>
              </w:tcPr>
            </w:tcPrChange>
          </w:tcPr>
          <w:p w14:paraId="4B97DBE1" w14:textId="03F0B766" w:rsidR="003F0D36" w:rsidRPr="007C3E78" w:rsidRDefault="00B87212" w:rsidP="00D449BD">
            <w:pPr>
              <w:jc w:val="both"/>
              <w:rPr>
                <w:sz w:val="22"/>
                <w:szCs w:val="22"/>
                <w:lang w:eastAsia="cs-CZ"/>
              </w:rPr>
              <w:pPrChange w:id="802" w:author="Autor">
                <w:pPr>
                  <w:jc w:val="center"/>
                </w:pPr>
              </w:pPrChange>
            </w:pPr>
            <w:del w:id="803" w:author="Autor">
              <w:r w:rsidRPr="007C3E78">
                <w:rPr>
                  <w:sz w:val="22"/>
                  <w:szCs w:val="22"/>
                  <w:lang w:eastAsia="cs-CZ"/>
                </w:rPr>
                <w:delText>2</w:delText>
              </w:r>
              <w:r>
                <w:rPr>
                  <w:sz w:val="22"/>
                  <w:szCs w:val="22"/>
                  <w:lang w:eastAsia="cs-CZ"/>
                </w:rPr>
                <w:delText>2</w:delText>
              </w:r>
            </w:del>
            <w:ins w:id="804" w:author="Autor">
              <w:r w:rsidR="003F0D36" w:rsidRPr="007C3E78">
                <w:rPr>
                  <w:sz w:val="22"/>
                  <w:szCs w:val="22"/>
                  <w:lang w:eastAsia="cs-CZ"/>
                </w:rPr>
                <w:t>2</w:t>
              </w:r>
              <w:r w:rsidR="003F0D36">
                <w:rPr>
                  <w:sz w:val="22"/>
                  <w:szCs w:val="22"/>
                  <w:lang w:eastAsia="cs-CZ"/>
                </w:rPr>
                <w:t>5</w:t>
              </w:r>
            </w:ins>
          </w:p>
        </w:tc>
        <w:tc>
          <w:tcPr>
            <w:tcW w:w="3720" w:type="dxa"/>
            <w:shd w:val="clear" w:color="auto" w:fill="auto"/>
            <w:tcPrChange w:id="805" w:author="Autor">
              <w:tcPr>
                <w:tcW w:w="3720" w:type="dxa"/>
                <w:gridSpan w:val="2"/>
                <w:shd w:val="clear" w:color="auto" w:fill="auto"/>
              </w:tcPr>
            </w:tcPrChange>
          </w:tcPr>
          <w:p w14:paraId="1BDB3602" w14:textId="77777777" w:rsidR="003F0D36" w:rsidRPr="007C3E78" w:rsidRDefault="003F0D36" w:rsidP="00D449BD">
            <w:pPr>
              <w:jc w:val="both"/>
              <w:rPr>
                <w:sz w:val="22"/>
                <w:szCs w:val="22"/>
                <w:lang w:eastAsia="cs-CZ"/>
              </w:rPr>
              <w:pPrChange w:id="806" w:author="Autor">
                <w:pPr/>
              </w:pPrChange>
            </w:pPr>
            <w:r w:rsidRPr="007C3E78">
              <w:rPr>
                <w:sz w:val="22"/>
                <w:szCs w:val="22"/>
                <w:lang w:eastAsia="cs-CZ"/>
              </w:rPr>
              <w:t>Odmietnutie mimoriadne nízkej ponuky</w:t>
            </w:r>
          </w:p>
        </w:tc>
        <w:tc>
          <w:tcPr>
            <w:tcW w:w="6379" w:type="dxa"/>
            <w:shd w:val="clear" w:color="auto" w:fill="auto"/>
            <w:tcPrChange w:id="807" w:author="Autor">
              <w:tcPr>
                <w:tcW w:w="6379" w:type="dxa"/>
                <w:gridSpan w:val="2"/>
                <w:shd w:val="clear" w:color="auto" w:fill="auto"/>
              </w:tcPr>
            </w:tcPrChange>
          </w:tcPr>
          <w:p w14:paraId="43B3BA73" w14:textId="77777777" w:rsidR="003F0D36" w:rsidRPr="007C3E78" w:rsidRDefault="003F0D36" w:rsidP="003F0D36">
            <w:pPr>
              <w:jc w:val="both"/>
              <w:rPr>
                <w:sz w:val="22"/>
                <w:szCs w:val="22"/>
                <w:lang w:eastAsia="cs-CZ"/>
              </w:rPr>
            </w:pPr>
            <w:r w:rsidRPr="00CB3D48">
              <w:rPr>
                <w:sz w:val="22"/>
                <w:szCs w:val="22"/>
                <w:lang w:eastAsia="cs-CZ"/>
              </w:rPr>
              <w:t xml:space="preserve">Ak sa pri určitej zákazke javí ponuka ako mimoriadne nízka </w:t>
            </w:r>
            <w:r>
              <w:rPr>
                <w:sz w:val="22"/>
                <w:szCs w:val="22"/>
                <w:lang w:eastAsia="cs-CZ"/>
              </w:rPr>
              <w:t xml:space="preserve">                        </w:t>
            </w:r>
            <w:r w:rsidRPr="00CB3D48">
              <w:rPr>
                <w:sz w:val="22"/>
                <w:szCs w:val="22"/>
                <w:lang w:eastAsia="cs-CZ"/>
              </w:rPr>
              <w:t>vo vzťahu k tovaru, staveb</w:t>
            </w:r>
            <w:r>
              <w:rPr>
                <w:sz w:val="22"/>
                <w:szCs w:val="22"/>
                <w:lang w:eastAsia="cs-CZ"/>
              </w:rPr>
              <w:t>ným prácam alebo službe a verejný obstarávateľ</w:t>
            </w:r>
            <w:r w:rsidRPr="00CB3D48">
              <w:rPr>
                <w:sz w:val="22"/>
                <w:szCs w:val="22"/>
                <w:lang w:eastAsia="cs-CZ"/>
              </w:rPr>
              <w:t xml:space="preserve"> </w:t>
            </w:r>
            <w:r>
              <w:rPr>
                <w:sz w:val="22"/>
                <w:szCs w:val="22"/>
                <w:lang w:eastAsia="cs-CZ"/>
              </w:rPr>
              <w:t xml:space="preserve">pred vylúčením takejto ponuky </w:t>
            </w:r>
            <w:r w:rsidRPr="00CB3D48">
              <w:rPr>
                <w:sz w:val="22"/>
                <w:szCs w:val="22"/>
                <w:lang w:eastAsia="cs-CZ"/>
              </w:rPr>
              <w:t xml:space="preserve">písomne </w:t>
            </w:r>
            <w:r>
              <w:rPr>
                <w:sz w:val="22"/>
                <w:szCs w:val="22"/>
                <w:lang w:eastAsia="cs-CZ"/>
              </w:rPr>
              <w:t>ne</w:t>
            </w:r>
            <w:r w:rsidRPr="00CB3D48">
              <w:rPr>
                <w:sz w:val="22"/>
                <w:szCs w:val="22"/>
                <w:lang w:eastAsia="cs-CZ"/>
              </w:rPr>
              <w:t>požiada uchádzača o vysvetlenie týkajúce sa tej časti ponuky, ktoré sú pre jej cenu podstatné</w:t>
            </w:r>
            <w:r>
              <w:rPr>
                <w:sz w:val="22"/>
                <w:szCs w:val="22"/>
                <w:lang w:eastAsia="cs-CZ"/>
              </w:rPr>
              <w:t xml:space="preserve"> alebo ak verejný obstarávateľ vylúči ponuku uchádzača, ktorý na základe vysvetlenia mimoriadne nízkej ponuky dostatočne odôvodnil nízku úroveň cien alebo nákladov.</w:t>
            </w:r>
          </w:p>
        </w:tc>
        <w:tc>
          <w:tcPr>
            <w:tcW w:w="3260" w:type="dxa"/>
            <w:shd w:val="clear" w:color="auto" w:fill="auto"/>
            <w:tcPrChange w:id="808" w:author="Autor">
              <w:tcPr>
                <w:tcW w:w="3260" w:type="dxa"/>
                <w:gridSpan w:val="2"/>
                <w:shd w:val="clear" w:color="auto" w:fill="auto"/>
              </w:tcPr>
            </w:tcPrChange>
          </w:tcPr>
          <w:p w14:paraId="6104B1CE" w14:textId="77777777" w:rsidR="003F0D36" w:rsidRPr="007C3E78" w:rsidRDefault="003F0D36" w:rsidP="00D449BD">
            <w:pPr>
              <w:jc w:val="both"/>
              <w:rPr>
                <w:sz w:val="22"/>
                <w:szCs w:val="22"/>
                <w:lang w:eastAsia="cs-CZ"/>
              </w:rPr>
              <w:pPrChange w:id="809" w:author="Autor">
                <w:pPr/>
              </w:pPrChange>
            </w:pPr>
            <w:r w:rsidRPr="007C3E78">
              <w:rPr>
                <w:sz w:val="22"/>
                <w:szCs w:val="22"/>
                <w:lang w:eastAsia="cs-CZ"/>
              </w:rPr>
              <w:t>25 %</w:t>
            </w:r>
          </w:p>
        </w:tc>
      </w:tr>
      <w:tr w:rsidR="003F0D36" w:rsidRPr="007C3E78" w14:paraId="3C5F8CE9"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810"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811" w:author="Autor">
            <w:trPr>
              <w:gridAfter w:val="0"/>
            </w:trPr>
          </w:trPrChange>
        </w:trPr>
        <w:tc>
          <w:tcPr>
            <w:tcW w:w="675" w:type="dxa"/>
            <w:tcBorders>
              <w:bottom w:val="single" w:sz="4" w:space="0" w:color="auto"/>
            </w:tcBorders>
            <w:shd w:val="clear" w:color="auto" w:fill="auto"/>
            <w:vAlign w:val="center"/>
            <w:tcPrChange w:id="812" w:author="Autor">
              <w:tcPr>
                <w:tcW w:w="675" w:type="dxa"/>
                <w:gridSpan w:val="2"/>
                <w:tcBorders>
                  <w:bottom w:val="single" w:sz="4" w:space="0" w:color="auto"/>
                </w:tcBorders>
                <w:shd w:val="clear" w:color="auto" w:fill="auto"/>
                <w:vAlign w:val="center"/>
              </w:tcPr>
            </w:tcPrChange>
          </w:tcPr>
          <w:p w14:paraId="2C860F0F" w14:textId="44B8773B" w:rsidR="003F0D36" w:rsidRPr="007C3E78" w:rsidRDefault="00B87212" w:rsidP="00D449BD">
            <w:pPr>
              <w:jc w:val="both"/>
              <w:rPr>
                <w:sz w:val="22"/>
                <w:szCs w:val="22"/>
                <w:lang w:eastAsia="cs-CZ"/>
              </w:rPr>
              <w:pPrChange w:id="813" w:author="Autor">
                <w:pPr>
                  <w:jc w:val="center"/>
                </w:pPr>
              </w:pPrChange>
            </w:pPr>
            <w:del w:id="814" w:author="Autor">
              <w:r w:rsidRPr="007C3E78">
                <w:rPr>
                  <w:sz w:val="22"/>
                  <w:szCs w:val="22"/>
                  <w:lang w:eastAsia="cs-CZ"/>
                </w:rPr>
                <w:delText>2</w:delText>
              </w:r>
              <w:r>
                <w:rPr>
                  <w:sz w:val="22"/>
                  <w:szCs w:val="22"/>
                  <w:lang w:eastAsia="cs-CZ"/>
                </w:rPr>
                <w:delText>3</w:delText>
              </w:r>
            </w:del>
            <w:ins w:id="815" w:author="Autor">
              <w:r w:rsidR="003F0D36" w:rsidRPr="007C3E78">
                <w:rPr>
                  <w:sz w:val="22"/>
                  <w:szCs w:val="22"/>
                  <w:lang w:eastAsia="cs-CZ"/>
                </w:rPr>
                <w:t>2</w:t>
              </w:r>
              <w:r w:rsidR="003F0D36">
                <w:rPr>
                  <w:sz w:val="22"/>
                  <w:szCs w:val="22"/>
                  <w:lang w:eastAsia="cs-CZ"/>
                </w:rPr>
                <w:t>6</w:t>
              </w:r>
            </w:ins>
          </w:p>
        </w:tc>
        <w:tc>
          <w:tcPr>
            <w:tcW w:w="3720" w:type="dxa"/>
            <w:tcBorders>
              <w:bottom w:val="single" w:sz="4" w:space="0" w:color="auto"/>
            </w:tcBorders>
            <w:shd w:val="clear" w:color="auto" w:fill="auto"/>
            <w:tcPrChange w:id="816" w:author="Autor">
              <w:tcPr>
                <w:tcW w:w="3720" w:type="dxa"/>
                <w:gridSpan w:val="2"/>
                <w:tcBorders>
                  <w:bottom w:val="single" w:sz="4" w:space="0" w:color="auto"/>
                </w:tcBorders>
                <w:shd w:val="clear" w:color="auto" w:fill="auto"/>
              </w:tcPr>
            </w:tcPrChange>
          </w:tcPr>
          <w:p w14:paraId="2DFC8D44" w14:textId="77777777" w:rsidR="003F0D36" w:rsidRPr="007C3E78" w:rsidRDefault="003F0D36" w:rsidP="00D449BD">
            <w:pPr>
              <w:jc w:val="both"/>
              <w:rPr>
                <w:sz w:val="22"/>
                <w:szCs w:val="22"/>
                <w:lang w:eastAsia="cs-CZ"/>
              </w:rPr>
              <w:pPrChange w:id="817" w:author="Autor">
                <w:pPr/>
              </w:pPrChange>
            </w:pPr>
            <w:r w:rsidRPr="007C3E78">
              <w:rPr>
                <w:sz w:val="22"/>
                <w:szCs w:val="22"/>
                <w:lang w:eastAsia="cs-CZ"/>
              </w:rPr>
              <w:t>Konflikt záujmov</w:t>
            </w:r>
            <w:r>
              <w:rPr>
                <w:rStyle w:val="Odkaznapoznmkupodiarou"/>
                <w:sz w:val="22"/>
                <w:szCs w:val="22"/>
                <w:lang w:eastAsia="cs-CZ"/>
              </w:rPr>
              <w:footnoteReference w:id="19"/>
            </w:r>
          </w:p>
        </w:tc>
        <w:tc>
          <w:tcPr>
            <w:tcW w:w="6379" w:type="dxa"/>
            <w:tcBorders>
              <w:bottom w:val="single" w:sz="4" w:space="0" w:color="auto"/>
            </w:tcBorders>
            <w:shd w:val="clear" w:color="auto" w:fill="auto"/>
            <w:tcPrChange w:id="818" w:author="Autor">
              <w:tcPr>
                <w:tcW w:w="6379" w:type="dxa"/>
                <w:gridSpan w:val="2"/>
                <w:tcBorders>
                  <w:bottom w:val="single" w:sz="4" w:space="0" w:color="auto"/>
                </w:tcBorders>
                <w:shd w:val="clear" w:color="auto" w:fill="auto"/>
              </w:tcPr>
            </w:tcPrChange>
          </w:tcPr>
          <w:p w14:paraId="4CC422DF" w14:textId="77777777" w:rsidR="003F0D36" w:rsidRPr="007C3E78" w:rsidRDefault="003F0D36" w:rsidP="003F0D36">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20"/>
            </w:r>
            <w:r>
              <w:rPr>
                <w:sz w:val="22"/>
                <w:szCs w:val="22"/>
                <w:lang w:eastAsia="cs-CZ"/>
              </w:rPr>
              <w:t xml:space="preserve">. </w:t>
            </w:r>
          </w:p>
        </w:tc>
        <w:tc>
          <w:tcPr>
            <w:tcW w:w="3260" w:type="dxa"/>
            <w:tcBorders>
              <w:bottom w:val="single" w:sz="4" w:space="0" w:color="auto"/>
            </w:tcBorders>
            <w:shd w:val="clear" w:color="auto" w:fill="auto"/>
            <w:tcPrChange w:id="819" w:author="Autor">
              <w:tcPr>
                <w:tcW w:w="3260" w:type="dxa"/>
                <w:gridSpan w:val="2"/>
                <w:tcBorders>
                  <w:bottom w:val="single" w:sz="4" w:space="0" w:color="auto"/>
                </w:tcBorders>
                <w:shd w:val="clear" w:color="auto" w:fill="auto"/>
              </w:tcPr>
            </w:tcPrChange>
          </w:tcPr>
          <w:p w14:paraId="1B7AB58E" w14:textId="77777777" w:rsidR="003F0D36" w:rsidRDefault="003F0D36" w:rsidP="00D449BD">
            <w:pPr>
              <w:jc w:val="both"/>
              <w:rPr>
                <w:sz w:val="22"/>
                <w:szCs w:val="22"/>
                <w:lang w:eastAsia="cs-CZ"/>
              </w:rPr>
              <w:pPrChange w:id="820" w:author="Autor">
                <w:pPr/>
              </w:pPrChange>
            </w:pPr>
            <w:r w:rsidRPr="007C3E78">
              <w:rPr>
                <w:sz w:val="22"/>
                <w:szCs w:val="22"/>
                <w:lang w:eastAsia="cs-CZ"/>
              </w:rPr>
              <w:t>100 %</w:t>
            </w:r>
            <w:r w:rsidRPr="000302C6">
              <w:rPr>
                <w:sz w:val="22"/>
                <w:szCs w:val="22"/>
                <w:lang w:eastAsia="cs-CZ"/>
              </w:rPr>
              <w:t xml:space="preserve"> </w:t>
            </w:r>
          </w:p>
          <w:p w14:paraId="4D93DBAE" w14:textId="77777777" w:rsidR="003F0D36" w:rsidRPr="007C3E78" w:rsidRDefault="003F0D36" w:rsidP="00D449BD">
            <w:pPr>
              <w:jc w:val="both"/>
              <w:rPr>
                <w:sz w:val="22"/>
                <w:szCs w:val="22"/>
                <w:lang w:eastAsia="cs-CZ"/>
              </w:rPr>
              <w:pPrChange w:id="821" w:author="Autor">
                <w:pPr/>
              </w:pPrChange>
            </w:pPr>
          </w:p>
        </w:tc>
      </w:tr>
      <w:tr w:rsidR="003F0D36" w:rsidRPr="007C3E78" w14:paraId="78858045" w14:textId="77777777" w:rsidTr="006A6F1A">
        <w:trPr>
          <w:ins w:id="822" w:author="Autor"/>
        </w:trPr>
        <w:tc>
          <w:tcPr>
            <w:tcW w:w="675" w:type="dxa"/>
            <w:tcBorders>
              <w:bottom w:val="single" w:sz="4" w:space="0" w:color="auto"/>
            </w:tcBorders>
            <w:shd w:val="clear" w:color="auto" w:fill="auto"/>
            <w:vAlign w:val="center"/>
          </w:tcPr>
          <w:p w14:paraId="11D83458" w14:textId="7382C44E" w:rsidR="003F0D36" w:rsidRPr="007C3E78" w:rsidRDefault="003F0D36" w:rsidP="003F0D36">
            <w:pPr>
              <w:jc w:val="both"/>
              <w:rPr>
                <w:ins w:id="823" w:author="Autor"/>
                <w:sz w:val="22"/>
                <w:szCs w:val="22"/>
                <w:lang w:eastAsia="cs-CZ"/>
              </w:rPr>
            </w:pPr>
            <w:ins w:id="824" w:author="Autor">
              <w:r>
                <w:rPr>
                  <w:sz w:val="22"/>
                  <w:szCs w:val="22"/>
                  <w:lang w:eastAsia="cs-CZ"/>
                </w:rPr>
                <w:t>27</w:t>
              </w:r>
            </w:ins>
          </w:p>
        </w:tc>
        <w:tc>
          <w:tcPr>
            <w:tcW w:w="3720" w:type="dxa"/>
            <w:tcBorders>
              <w:bottom w:val="single" w:sz="4" w:space="0" w:color="auto"/>
            </w:tcBorders>
            <w:shd w:val="clear" w:color="auto" w:fill="auto"/>
          </w:tcPr>
          <w:p w14:paraId="2E5CD8FB" w14:textId="660E8287" w:rsidR="003F0D36" w:rsidRPr="007C3E78" w:rsidRDefault="003F0D36" w:rsidP="003F0D36">
            <w:pPr>
              <w:jc w:val="both"/>
              <w:rPr>
                <w:ins w:id="825" w:author="Autor"/>
                <w:sz w:val="22"/>
                <w:szCs w:val="22"/>
                <w:lang w:eastAsia="cs-CZ"/>
              </w:rPr>
            </w:pPr>
            <w:ins w:id="826" w:author="Autor">
              <w:r>
                <w:rPr>
                  <w:sz w:val="22"/>
                  <w:szCs w:val="22"/>
                  <w:lang w:eastAsia="cs-CZ"/>
                </w:rPr>
                <w:t xml:space="preserve">Uzavretie zmluvy </w:t>
              </w:r>
              <w:r w:rsidRPr="00626129">
                <w:rPr>
                  <w:sz w:val="22"/>
                  <w:szCs w:val="22"/>
                  <w:lang w:eastAsia="cs-CZ"/>
                </w:rPr>
                <w:t>s uchádzačom alebo uchádzačmi, ktorí majú povinnosť zapisovať sa do registr</w:t>
              </w:r>
              <w:r>
                <w:rPr>
                  <w:sz w:val="22"/>
                  <w:szCs w:val="22"/>
                  <w:lang w:eastAsia="cs-CZ"/>
                </w:rPr>
                <w:t>a partnerov verejného sektora</w:t>
              </w:r>
              <w:r w:rsidRPr="00626129">
                <w:rPr>
                  <w:sz w:val="22"/>
                  <w:szCs w:val="22"/>
                  <w:lang w:eastAsia="cs-CZ"/>
                </w:rPr>
                <w:t xml:space="preserve"> a nie sú zapísaní v registri partnerov ve</w:t>
              </w:r>
              <w:r>
                <w:rPr>
                  <w:sz w:val="22"/>
                  <w:szCs w:val="22"/>
                  <w:lang w:eastAsia="cs-CZ"/>
                </w:rPr>
                <w:t xml:space="preserve">rejného sektora alebo ktorých subdodávatelia, </w:t>
              </w:r>
              <w:r w:rsidRPr="00626129">
                <w:rPr>
                  <w:sz w:val="22"/>
                  <w:szCs w:val="22"/>
                  <w:lang w:eastAsia="cs-CZ"/>
                </w:rPr>
                <w:t>ktorí majú povinnosť zapisovať sa do registra</w:t>
              </w:r>
              <w:r>
                <w:rPr>
                  <w:sz w:val="22"/>
                  <w:szCs w:val="22"/>
                  <w:lang w:eastAsia="cs-CZ"/>
                </w:rPr>
                <w:t xml:space="preserve"> partnerov verejného sektora </w:t>
              </w:r>
              <w:r w:rsidRPr="00626129">
                <w:rPr>
                  <w:sz w:val="22"/>
                  <w:szCs w:val="22"/>
                  <w:lang w:eastAsia="cs-CZ"/>
                </w:rPr>
                <w:t>a nie sú zapísaní v registri partnerov verejného sektora</w:t>
              </w:r>
            </w:ins>
          </w:p>
        </w:tc>
        <w:tc>
          <w:tcPr>
            <w:tcW w:w="6379" w:type="dxa"/>
            <w:tcBorders>
              <w:bottom w:val="single" w:sz="4" w:space="0" w:color="auto"/>
            </w:tcBorders>
            <w:shd w:val="clear" w:color="auto" w:fill="auto"/>
          </w:tcPr>
          <w:p w14:paraId="1A52051D" w14:textId="4DBF51AB" w:rsidR="003F0D36" w:rsidRDefault="003F0D36" w:rsidP="003F0D36">
            <w:pPr>
              <w:jc w:val="both"/>
              <w:rPr>
                <w:ins w:id="827" w:author="Autor"/>
                <w:sz w:val="22"/>
                <w:szCs w:val="22"/>
              </w:rPr>
            </w:pPr>
            <w:ins w:id="828" w:author="Autor">
              <w:r w:rsidRPr="00F45E91">
                <w:rPr>
                  <w:sz w:val="22"/>
                  <w:szCs w:val="22"/>
                  <w:lang w:eastAsia="cs-CZ"/>
                </w:rPr>
                <w:t xml:space="preserve">Verejný obstarávateľ porušil ustanovenie § 11 ZVO, nakoľko </w:t>
              </w:r>
              <w:r w:rsidRPr="001D238C">
                <w:rPr>
                  <w:sz w:val="22"/>
                  <w:szCs w:val="22"/>
                </w:rPr>
                <w:t>uzavrel zmluvu, koncesnú zmluvu alebo rámcovú dohodu s uchádzačom alebo uchádzačmi, ktorí majú povinnosť zapisovať sa do registra partnerov verejného sektora</w:t>
              </w:r>
              <w:r w:rsidR="00F46A70">
                <w:rPr>
                  <w:rStyle w:val="Odkaznapoznmkupodiarou"/>
                  <w:sz w:val="22"/>
                  <w:szCs w:val="22"/>
                </w:rPr>
                <w:fldChar w:fldCharType="begin"/>
              </w:r>
              <w:r w:rsidR="00F46A70">
                <w:rPr>
                  <w:rStyle w:val="Odkaznapoznmkupodiarou"/>
                  <w:sz w:val="22"/>
                  <w:szCs w:val="22"/>
                </w:rPr>
                <w:instrText xml:space="preserve"> HYPERLINK "https://www.slov-lex.sk/pravne-predpisy/SK/ZZ/2015/343/20180926" \l "poznamky.poznamka-33" \o "Odkaz na predpis alebo ustanovenie" </w:instrText>
              </w:r>
              <w:r w:rsidR="00F46A70">
                <w:rPr>
                  <w:rStyle w:val="Odkaznapoznmkupodiarou"/>
                  <w:sz w:val="22"/>
                  <w:szCs w:val="22"/>
                </w:rPr>
                <w:fldChar w:fldCharType="separate"/>
              </w:r>
              <w:r>
                <w:rPr>
                  <w:rStyle w:val="Odkaznapoznmkupodiarou"/>
                  <w:sz w:val="22"/>
                  <w:szCs w:val="22"/>
                </w:rPr>
                <w:footnoteReference w:id="21"/>
              </w:r>
              <w:r w:rsidRPr="001D238C">
                <w:rPr>
                  <w:color w:val="0000FF"/>
                  <w:sz w:val="22"/>
                  <w:szCs w:val="22"/>
                  <w:u w:val="single"/>
                </w:rPr>
                <w:t>)</w:t>
              </w:r>
              <w:r w:rsidR="00F46A70">
                <w:rPr>
                  <w:color w:val="0000FF"/>
                  <w:sz w:val="22"/>
                  <w:szCs w:val="22"/>
                  <w:u w:val="single"/>
                </w:rPr>
                <w:fldChar w:fldCharType="end"/>
              </w:r>
              <w:r w:rsidRPr="001D238C">
                <w:rPr>
                  <w:sz w:val="22"/>
                  <w:szCs w:val="22"/>
                </w:rPr>
                <w:t xml:space="preserve"> a nie sú zapísaní v registri partnerov verejného sektora</w:t>
              </w:r>
              <w:r>
                <w:rPr>
                  <w:sz w:val="22"/>
                  <w:szCs w:val="22"/>
                </w:rPr>
                <w:t xml:space="preserve"> alebo ktorých subdodávatelia,</w:t>
              </w:r>
              <w:r w:rsidRPr="001D238C">
                <w:rPr>
                  <w:sz w:val="22"/>
                  <w:szCs w:val="22"/>
                </w:rPr>
                <w:t xml:space="preserve"> ktorí majú povinnosť zapisovať sa do registra partnerov verejného sektora a nie sú zapísaní v regis</w:t>
              </w:r>
              <w:r w:rsidRPr="00F45E91">
                <w:rPr>
                  <w:sz w:val="22"/>
                  <w:szCs w:val="22"/>
                </w:rPr>
                <w:t>tri partnerov verejného sekt</w:t>
              </w:r>
              <w:r w:rsidR="00CD2889">
                <w:rPr>
                  <w:sz w:val="22"/>
                  <w:szCs w:val="22"/>
                </w:rPr>
                <w:t>ora.</w:t>
              </w:r>
            </w:ins>
          </w:p>
          <w:p w14:paraId="0BCAFEDC" w14:textId="3A34350F" w:rsidR="003F0D36" w:rsidRDefault="003F0D36" w:rsidP="003F0D36">
            <w:pPr>
              <w:jc w:val="both"/>
              <w:rPr>
                <w:ins w:id="831" w:author="Autor"/>
                <w:sz w:val="22"/>
                <w:szCs w:val="22"/>
              </w:rPr>
            </w:pPr>
          </w:p>
          <w:p w14:paraId="208D95B1" w14:textId="4C39D6A2" w:rsidR="00CD2889" w:rsidRPr="00241360" w:rsidRDefault="00CD2889" w:rsidP="00CD2889">
            <w:pPr>
              <w:jc w:val="both"/>
              <w:rPr>
                <w:ins w:id="832" w:author="Autor"/>
                <w:color w:val="0000FF"/>
                <w:sz w:val="22"/>
                <w:szCs w:val="22"/>
                <w:u w:val="single"/>
                <w:vertAlign w:val="superscript"/>
              </w:rPr>
            </w:pPr>
            <w:ins w:id="833" w:author="Autor">
              <w:r w:rsidRPr="00E80619">
                <w:rPr>
                  <w:sz w:val="22"/>
                  <w:szCs w:val="22"/>
                </w:rPr>
                <w:t xml:space="preserve">Uvedené sa týka aj zákaziek </w:t>
              </w:r>
              <w:r>
                <w:rPr>
                  <w:sz w:val="22"/>
                  <w:szCs w:val="22"/>
                </w:rPr>
                <w:t>realizovaných</w:t>
              </w:r>
              <w:r w:rsidRPr="00E80619">
                <w:rPr>
                  <w:sz w:val="22"/>
                  <w:szCs w:val="22"/>
                </w:rPr>
                <w:t xml:space="preserve"> osobami, ktorým verejný obstarávateľ poskytne 50% a menej finančných prostriedkov</w:t>
              </w:r>
              <w:r w:rsidR="009704E6">
                <w:rPr>
                  <w:sz w:val="22"/>
                  <w:szCs w:val="22"/>
                </w:rPr>
                <w:t xml:space="preserve"> </w:t>
              </w:r>
              <w:r w:rsidRPr="00E80619">
                <w:rPr>
                  <w:sz w:val="22"/>
                  <w:szCs w:val="22"/>
                </w:rPr>
                <w:t>na dodanie tovaru, uskutočnenie staveb</w:t>
              </w:r>
              <w:r>
                <w:rPr>
                  <w:sz w:val="22"/>
                  <w:szCs w:val="22"/>
                </w:rPr>
                <w:t xml:space="preserve">ných prác a poskytnutie služieb </w:t>
              </w:r>
              <w:r w:rsidRPr="00E80619">
                <w:rPr>
                  <w:sz w:val="22"/>
                  <w:szCs w:val="22"/>
                </w:rPr>
                <w:t>z</w:t>
              </w:r>
              <w:r>
                <w:rPr>
                  <w:sz w:val="22"/>
                  <w:szCs w:val="22"/>
                </w:rPr>
                <w:t> NFP.</w:t>
              </w:r>
            </w:ins>
          </w:p>
          <w:p w14:paraId="7FE460BA" w14:textId="77777777" w:rsidR="00CD2889" w:rsidRDefault="00CD2889" w:rsidP="003F0D36">
            <w:pPr>
              <w:jc w:val="both"/>
              <w:rPr>
                <w:ins w:id="834" w:author="Autor"/>
                <w:sz w:val="22"/>
                <w:szCs w:val="22"/>
              </w:rPr>
            </w:pPr>
          </w:p>
          <w:p w14:paraId="3AFCD3D3" w14:textId="1FD800A6" w:rsidR="003F0D36" w:rsidRPr="00F45E91" w:rsidRDefault="003F0D36" w:rsidP="003F0D36">
            <w:pPr>
              <w:jc w:val="both"/>
              <w:rPr>
                <w:ins w:id="835" w:author="Autor"/>
                <w:sz w:val="22"/>
                <w:szCs w:val="22"/>
                <w:lang w:eastAsia="cs-CZ"/>
              </w:rPr>
            </w:pPr>
            <w:ins w:id="836" w:author="Autor">
              <w:r>
                <w:rPr>
                  <w:sz w:val="22"/>
                  <w:szCs w:val="22"/>
                </w:rPr>
                <w:t>V prípade identifikovania tohto nedostatku riadiacim orgánom, prijímateľ vyzve úspešného uchádzača, resp. subdodávateľa úspešného uchádzača na zápis do registra partnerov verejného sektora. Finančná oprava sa uplatňuje iba v prípade, ak úspešný uchádzač, resp. jeho subdodávateľ (ak relevantné) nie je v dodatočne určenej primeranej lehote zapísaný v registri partnerov verejného sektora.</w:t>
              </w:r>
            </w:ins>
          </w:p>
        </w:tc>
        <w:tc>
          <w:tcPr>
            <w:tcW w:w="3260" w:type="dxa"/>
            <w:tcBorders>
              <w:bottom w:val="single" w:sz="4" w:space="0" w:color="auto"/>
            </w:tcBorders>
            <w:shd w:val="clear" w:color="auto" w:fill="auto"/>
          </w:tcPr>
          <w:p w14:paraId="64FF6B83" w14:textId="3917A73F" w:rsidR="003F0D36" w:rsidRDefault="003F0D36" w:rsidP="003F0D36">
            <w:pPr>
              <w:jc w:val="both"/>
              <w:rPr>
                <w:ins w:id="837" w:author="Autor"/>
                <w:sz w:val="22"/>
                <w:szCs w:val="22"/>
                <w:lang w:eastAsia="cs-CZ"/>
              </w:rPr>
            </w:pPr>
            <w:ins w:id="838" w:author="Autor">
              <w:r>
                <w:rPr>
                  <w:sz w:val="22"/>
                  <w:szCs w:val="22"/>
                  <w:lang w:eastAsia="cs-CZ"/>
                </w:rPr>
                <w:t>25 %, ak sa úspešný uchádzač ani v dodatočnej určenej primeranej lehote nezapíše do registra partnerov verejného sektora</w:t>
              </w:r>
              <w:r w:rsidR="00CD2889">
                <w:rPr>
                  <w:sz w:val="22"/>
                  <w:szCs w:val="22"/>
                  <w:lang w:eastAsia="cs-CZ"/>
                </w:rPr>
                <w:t>.</w:t>
              </w:r>
            </w:ins>
          </w:p>
          <w:p w14:paraId="47C11822" w14:textId="77777777" w:rsidR="00CD2889" w:rsidRDefault="00CD2889" w:rsidP="003F0D36">
            <w:pPr>
              <w:jc w:val="both"/>
              <w:rPr>
                <w:ins w:id="839" w:author="Autor"/>
                <w:sz w:val="22"/>
                <w:szCs w:val="22"/>
                <w:lang w:eastAsia="cs-CZ"/>
              </w:rPr>
            </w:pPr>
          </w:p>
          <w:p w14:paraId="105719CD" w14:textId="0508BB5F" w:rsidR="003F0D36" w:rsidRPr="007C3E78" w:rsidRDefault="003F0D36" w:rsidP="003F0D36">
            <w:pPr>
              <w:jc w:val="both"/>
              <w:rPr>
                <w:ins w:id="840" w:author="Autor"/>
                <w:sz w:val="22"/>
                <w:szCs w:val="22"/>
                <w:lang w:eastAsia="cs-CZ"/>
              </w:rPr>
            </w:pPr>
            <w:ins w:id="841" w:author="Autor">
              <w:r>
                <w:rPr>
                  <w:sz w:val="22"/>
                  <w:szCs w:val="22"/>
                  <w:lang w:eastAsia="cs-CZ"/>
                </w:rPr>
                <w:t>10 %, ak sa subdodávateľ úspešného uchádzača</w:t>
              </w:r>
              <w:r>
                <w:t xml:space="preserve"> </w:t>
              </w:r>
              <w:r w:rsidRPr="00F45E91">
                <w:rPr>
                  <w:sz w:val="22"/>
                  <w:szCs w:val="22"/>
                  <w:lang w:eastAsia="cs-CZ"/>
                </w:rPr>
                <w:t>v dodatočnej určenej primeranej lehote nezapíše do registra partnerov verejného sektora</w:t>
              </w:r>
              <w:r>
                <w:rPr>
                  <w:sz w:val="22"/>
                  <w:szCs w:val="22"/>
                  <w:lang w:eastAsia="cs-CZ"/>
                </w:rPr>
                <w:t>.</w:t>
              </w:r>
            </w:ins>
          </w:p>
        </w:tc>
      </w:tr>
      <w:tr w:rsidR="003F0D36" w:rsidRPr="007C3E78" w14:paraId="75F89D7A"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842"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843" w:author="Autor">
            <w:trPr>
              <w:gridAfter w:val="0"/>
            </w:trPr>
          </w:trPrChange>
        </w:trPr>
        <w:tc>
          <w:tcPr>
            <w:tcW w:w="14034" w:type="dxa"/>
            <w:gridSpan w:val="4"/>
            <w:shd w:val="clear" w:color="auto" w:fill="BFBFBF" w:themeFill="background1" w:themeFillShade="BF"/>
            <w:vAlign w:val="center"/>
            <w:tcPrChange w:id="844" w:author="Autor">
              <w:tcPr>
                <w:tcW w:w="14034" w:type="dxa"/>
                <w:gridSpan w:val="8"/>
                <w:shd w:val="clear" w:color="auto" w:fill="BFBFBF" w:themeFill="background1" w:themeFillShade="BF"/>
                <w:vAlign w:val="center"/>
              </w:tcPr>
            </w:tcPrChange>
          </w:tcPr>
          <w:p w14:paraId="38AD934C" w14:textId="77777777" w:rsidR="003F0D36" w:rsidRPr="00A91AEF" w:rsidRDefault="003F0D36" w:rsidP="00D449BD">
            <w:pPr>
              <w:jc w:val="both"/>
              <w:rPr>
                <w:b/>
                <w:sz w:val="22"/>
                <w:szCs w:val="22"/>
                <w:lang w:eastAsia="cs-CZ"/>
              </w:rPr>
              <w:pPrChange w:id="845" w:author="Autor">
                <w:pPr>
                  <w:jc w:val="center"/>
                </w:pPr>
              </w:pPrChange>
            </w:pPr>
            <w:r w:rsidRPr="00A91AEF">
              <w:rPr>
                <w:b/>
                <w:sz w:val="22"/>
                <w:szCs w:val="22"/>
                <w:lang w:eastAsia="cs-CZ"/>
              </w:rPr>
              <w:t>Realizácia zákazky</w:t>
            </w:r>
          </w:p>
        </w:tc>
      </w:tr>
      <w:tr w:rsidR="003F0D36" w:rsidRPr="007C3E78" w14:paraId="45F58E1B"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846"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847" w:author="Autor">
            <w:trPr>
              <w:gridAfter w:val="0"/>
            </w:trPr>
          </w:trPrChange>
        </w:trPr>
        <w:tc>
          <w:tcPr>
            <w:tcW w:w="675" w:type="dxa"/>
            <w:shd w:val="clear" w:color="auto" w:fill="auto"/>
            <w:vAlign w:val="center"/>
            <w:tcPrChange w:id="848" w:author="Autor">
              <w:tcPr>
                <w:tcW w:w="675" w:type="dxa"/>
                <w:gridSpan w:val="2"/>
                <w:shd w:val="clear" w:color="auto" w:fill="auto"/>
                <w:vAlign w:val="center"/>
              </w:tcPr>
            </w:tcPrChange>
          </w:tcPr>
          <w:p w14:paraId="5DBE4D7A" w14:textId="73C2EE98" w:rsidR="003F0D36" w:rsidRPr="007C3E78" w:rsidRDefault="00B87212" w:rsidP="00D449BD">
            <w:pPr>
              <w:jc w:val="both"/>
              <w:rPr>
                <w:sz w:val="22"/>
                <w:szCs w:val="22"/>
                <w:lang w:eastAsia="cs-CZ"/>
              </w:rPr>
              <w:pPrChange w:id="849" w:author="Autor">
                <w:pPr>
                  <w:jc w:val="center"/>
                </w:pPr>
              </w:pPrChange>
            </w:pPr>
            <w:del w:id="850" w:author="Autor">
              <w:r w:rsidRPr="007C3E78">
                <w:rPr>
                  <w:sz w:val="22"/>
                  <w:szCs w:val="22"/>
                  <w:lang w:eastAsia="cs-CZ"/>
                </w:rPr>
                <w:delText>2</w:delText>
              </w:r>
              <w:r>
                <w:rPr>
                  <w:sz w:val="22"/>
                  <w:szCs w:val="22"/>
                  <w:lang w:eastAsia="cs-CZ"/>
                </w:rPr>
                <w:delText>4</w:delText>
              </w:r>
            </w:del>
            <w:ins w:id="851" w:author="Autor">
              <w:r w:rsidR="003F0D36" w:rsidRPr="007C3E78">
                <w:rPr>
                  <w:sz w:val="22"/>
                  <w:szCs w:val="22"/>
                  <w:lang w:eastAsia="cs-CZ"/>
                </w:rPr>
                <w:t>2</w:t>
              </w:r>
              <w:r w:rsidR="003F0D36">
                <w:rPr>
                  <w:sz w:val="22"/>
                  <w:szCs w:val="22"/>
                  <w:lang w:eastAsia="cs-CZ"/>
                </w:rPr>
                <w:t>8</w:t>
              </w:r>
            </w:ins>
          </w:p>
        </w:tc>
        <w:tc>
          <w:tcPr>
            <w:tcW w:w="3720" w:type="dxa"/>
            <w:shd w:val="clear" w:color="auto" w:fill="auto"/>
            <w:tcPrChange w:id="852" w:author="Autor">
              <w:tcPr>
                <w:tcW w:w="3720" w:type="dxa"/>
                <w:gridSpan w:val="2"/>
                <w:shd w:val="clear" w:color="auto" w:fill="auto"/>
              </w:tcPr>
            </w:tcPrChange>
          </w:tcPr>
          <w:p w14:paraId="68AF1A68" w14:textId="77777777" w:rsidR="003F0D36" w:rsidRPr="007C3E78" w:rsidRDefault="003F0D36" w:rsidP="00D449BD">
            <w:pPr>
              <w:jc w:val="both"/>
              <w:rPr>
                <w:sz w:val="22"/>
                <w:szCs w:val="22"/>
                <w:lang w:eastAsia="cs-CZ"/>
              </w:rPr>
              <w:pPrChange w:id="853" w:author="Autor">
                <w:pPr/>
              </w:pPrChange>
            </w:pPr>
            <w:r w:rsidRPr="007C3E78">
              <w:rPr>
                <w:sz w:val="22"/>
                <w:szCs w:val="22"/>
                <w:lang w:eastAsia="cs-CZ"/>
              </w:rPr>
              <w:t>Podstatná zmena častí podmienok uzatvorenej zmluvy oproti častiam obchodných podmienok uvedených v oznámení alebo v súťažných podkladoch</w:t>
            </w:r>
            <w:r>
              <w:rPr>
                <w:rStyle w:val="Odkaznapoznmkupodiarou"/>
                <w:sz w:val="22"/>
                <w:szCs w:val="22"/>
                <w:lang w:eastAsia="cs-CZ"/>
              </w:rPr>
              <w:footnoteReference w:id="22"/>
            </w:r>
          </w:p>
        </w:tc>
        <w:tc>
          <w:tcPr>
            <w:tcW w:w="6379" w:type="dxa"/>
            <w:shd w:val="clear" w:color="auto" w:fill="auto"/>
            <w:tcPrChange w:id="854" w:author="Autor">
              <w:tcPr>
                <w:tcW w:w="6379" w:type="dxa"/>
                <w:gridSpan w:val="2"/>
                <w:shd w:val="clear" w:color="auto" w:fill="auto"/>
              </w:tcPr>
            </w:tcPrChange>
          </w:tcPr>
          <w:p w14:paraId="209506DD" w14:textId="3FEAABEF" w:rsidR="003F0D36" w:rsidRPr="007C3E78" w:rsidRDefault="003F0D36" w:rsidP="003F0D36">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Pr>
                <w:sz w:val="22"/>
                <w:szCs w:val="22"/>
                <w:vertAlign w:val="superscript"/>
                <w:lang w:eastAsia="cs-CZ"/>
              </w:rPr>
              <w:t>8</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w:t>
            </w:r>
            <w:r>
              <w:rPr>
                <w:rStyle w:val="Odkaznapoznmkupodiarou"/>
                <w:sz w:val="22"/>
                <w:szCs w:val="22"/>
                <w:lang w:eastAsia="cs-CZ"/>
              </w:rPr>
              <w:footnoteReference w:id="23"/>
            </w:r>
            <w:r>
              <w:rPr>
                <w:sz w:val="22"/>
                <w:szCs w:val="22"/>
                <w:lang w:eastAsia="cs-CZ"/>
              </w:rPr>
              <w:t xml:space="preserve"> Podstatná zmena zmluvy, rámcovej dohody alebo koncesnej zmluvy je upravená v § 18 ods. 2 ZVO.</w:t>
            </w:r>
          </w:p>
          <w:p w14:paraId="10350229" w14:textId="77777777" w:rsidR="003F0D36" w:rsidRPr="007C3E78" w:rsidRDefault="003F0D36" w:rsidP="003F0D36">
            <w:pPr>
              <w:jc w:val="both"/>
              <w:rPr>
                <w:sz w:val="22"/>
                <w:szCs w:val="22"/>
                <w:lang w:eastAsia="cs-CZ"/>
              </w:rPr>
            </w:pPr>
          </w:p>
          <w:p w14:paraId="5CA0A95F" w14:textId="77777777" w:rsidR="003F0D36" w:rsidRDefault="003F0D36" w:rsidP="003F0D36">
            <w:pPr>
              <w:jc w:val="both"/>
              <w:rPr>
                <w:sz w:val="22"/>
                <w:szCs w:val="22"/>
                <w:lang w:eastAsia="cs-CZ"/>
              </w:rPr>
            </w:pPr>
            <w:r w:rsidRPr="007C3E78">
              <w:rPr>
                <w:sz w:val="22"/>
                <w:szCs w:val="22"/>
                <w:lang w:eastAsia="cs-CZ"/>
              </w:rPr>
              <w:t xml:space="preserve">Verejný obstarávateľ </w:t>
            </w:r>
            <w:r>
              <w:rPr>
                <w:sz w:val="22"/>
                <w:szCs w:val="22"/>
                <w:lang w:eastAsia="cs-CZ"/>
              </w:rPr>
              <w:t>vykonal podstatné zmeny pôvodnej zmluvy, rámcovej dohody alebo koncesnej zmluvy a porušil ustanovenie § 18 ZVO.</w:t>
            </w:r>
          </w:p>
          <w:p w14:paraId="1A8E907C" w14:textId="77777777" w:rsidR="003F0D36" w:rsidRDefault="003F0D36" w:rsidP="003F0D36">
            <w:pPr>
              <w:jc w:val="both"/>
              <w:rPr>
                <w:sz w:val="22"/>
                <w:szCs w:val="22"/>
                <w:lang w:eastAsia="cs-CZ"/>
              </w:rPr>
            </w:pPr>
          </w:p>
          <w:p w14:paraId="6A4998E5" w14:textId="77777777" w:rsidR="003F0D36" w:rsidRPr="007C3E78" w:rsidRDefault="003F0D36" w:rsidP="003F0D36">
            <w:pPr>
              <w:jc w:val="both"/>
              <w:rPr>
                <w:sz w:val="22"/>
                <w:szCs w:val="22"/>
                <w:lang w:eastAsia="cs-CZ"/>
              </w:rPr>
            </w:pPr>
            <w:r w:rsidRPr="00D36D4C">
              <w:rPr>
                <w:sz w:val="22"/>
                <w:szCs w:val="22"/>
                <w:lang w:eastAsia="cs-CZ"/>
              </w:rPr>
              <w:t xml:space="preserve">Uzavretá zmluva, rámcová dohoda alebo koncesná zmluva </w:t>
            </w:r>
            <w:r>
              <w:rPr>
                <w:sz w:val="22"/>
                <w:szCs w:val="22"/>
                <w:lang w:eastAsia="cs-CZ"/>
              </w:rPr>
              <w:t xml:space="preserve">je                   </w:t>
            </w:r>
            <w:r w:rsidRPr="00D36D4C">
              <w:rPr>
                <w:sz w:val="22"/>
                <w:szCs w:val="22"/>
                <w:lang w:eastAsia="cs-CZ"/>
              </w:rPr>
              <w:t>v rozpore so súťažnými podkladmi alebo koncesnou dokumentáciou a</w:t>
            </w:r>
            <w:r>
              <w:rPr>
                <w:sz w:val="22"/>
                <w:szCs w:val="22"/>
                <w:lang w:eastAsia="cs-CZ"/>
              </w:rPr>
              <w:t>lebo</w:t>
            </w:r>
            <w:r w:rsidRPr="00D36D4C">
              <w:rPr>
                <w:sz w:val="22"/>
                <w:szCs w:val="22"/>
                <w:lang w:eastAsia="cs-CZ"/>
              </w:rPr>
              <w:t xml:space="preserve"> s ponukou predloženou úspešným uchádzačom alebo uchádzačmi</w:t>
            </w:r>
            <w:r>
              <w:rPr>
                <w:sz w:val="22"/>
                <w:szCs w:val="22"/>
                <w:lang w:eastAsia="cs-CZ"/>
              </w:rPr>
              <w:t>.</w:t>
            </w:r>
            <w:r w:rsidRPr="00D36D4C" w:rsidDel="00A80094">
              <w:rPr>
                <w:sz w:val="22"/>
                <w:szCs w:val="22"/>
                <w:lang w:eastAsia="cs-CZ"/>
              </w:rPr>
              <w:t xml:space="preserve"> </w:t>
            </w:r>
          </w:p>
        </w:tc>
        <w:tc>
          <w:tcPr>
            <w:tcW w:w="3260" w:type="dxa"/>
            <w:shd w:val="clear" w:color="auto" w:fill="auto"/>
            <w:tcPrChange w:id="855" w:author="Autor">
              <w:tcPr>
                <w:tcW w:w="3260" w:type="dxa"/>
                <w:gridSpan w:val="2"/>
                <w:shd w:val="clear" w:color="auto" w:fill="auto"/>
              </w:tcPr>
            </w:tcPrChange>
          </w:tcPr>
          <w:p w14:paraId="247B7DB5" w14:textId="77777777" w:rsidR="003F0D36" w:rsidRPr="007C3E78" w:rsidRDefault="003F0D36" w:rsidP="00D449BD">
            <w:pPr>
              <w:jc w:val="both"/>
              <w:rPr>
                <w:sz w:val="22"/>
                <w:szCs w:val="22"/>
                <w:lang w:eastAsia="cs-CZ"/>
              </w:rPr>
              <w:pPrChange w:id="856" w:author="Autor">
                <w:pPr/>
              </w:pPrChange>
            </w:pPr>
            <w:r w:rsidRPr="007C3E78">
              <w:rPr>
                <w:sz w:val="22"/>
                <w:szCs w:val="22"/>
                <w:lang w:eastAsia="cs-CZ"/>
              </w:rPr>
              <w:t>25 % z ceny zmluvy</w:t>
            </w:r>
          </w:p>
          <w:p w14:paraId="30924D8A" w14:textId="77777777" w:rsidR="003F0D36" w:rsidRPr="007C3E78" w:rsidRDefault="003F0D36" w:rsidP="00D449BD">
            <w:pPr>
              <w:jc w:val="both"/>
              <w:rPr>
                <w:sz w:val="22"/>
                <w:szCs w:val="22"/>
                <w:lang w:eastAsia="cs-CZ"/>
              </w:rPr>
              <w:pPrChange w:id="857" w:author="Autor">
                <w:pPr/>
              </w:pPrChange>
            </w:pPr>
          </w:p>
          <w:p w14:paraId="77B5773A" w14:textId="77777777" w:rsidR="003F0D36" w:rsidRPr="007C3E78" w:rsidRDefault="003F0D36" w:rsidP="00D449BD">
            <w:pPr>
              <w:jc w:val="both"/>
              <w:rPr>
                <w:sz w:val="22"/>
                <w:szCs w:val="22"/>
                <w:lang w:eastAsia="cs-CZ"/>
              </w:rPr>
              <w:pPrChange w:id="858" w:author="Autor">
                <w:pPr/>
              </w:pPrChange>
            </w:pPr>
            <w:r w:rsidRPr="007C3E78">
              <w:rPr>
                <w:sz w:val="22"/>
                <w:szCs w:val="22"/>
                <w:lang w:eastAsia="cs-CZ"/>
              </w:rPr>
              <w:t>plus</w:t>
            </w:r>
          </w:p>
          <w:p w14:paraId="07ABF2F2" w14:textId="77777777" w:rsidR="003F0D36" w:rsidRPr="007C3E78" w:rsidRDefault="003F0D36" w:rsidP="00D449BD">
            <w:pPr>
              <w:jc w:val="both"/>
              <w:rPr>
                <w:sz w:val="22"/>
                <w:szCs w:val="22"/>
                <w:lang w:eastAsia="cs-CZ"/>
              </w:rPr>
              <w:pPrChange w:id="859" w:author="Autor">
                <w:pPr/>
              </w:pPrChange>
            </w:pPr>
          </w:p>
          <w:p w14:paraId="6A93DF97" w14:textId="77777777" w:rsidR="003F0D36" w:rsidRPr="007C3E78" w:rsidRDefault="003F0D36" w:rsidP="00D449BD">
            <w:pPr>
              <w:jc w:val="both"/>
              <w:rPr>
                <w:sz w:val="22"/>
                <w:szCs w:val="22"/>
                <w:lang w:eastAsia="cs-CZ"/>
              </w:rPr>
              <w:pPrChange w:id="860" w:author="Autor">
                <w:pPr/>
              </w:pPrChange>
            </w:pPr>
            <w:r w:rsidRPr="007C3E78">
              <w:rPr>
                <w:sz w:val="22"/>
                <w:szCs w:val="22"/>
                <w:lang w:eastAsia="cs-CZ"/>
              </w:rPr>
              <w:t>hodnota dodatočných výdavkov z plnenia zmluvy vychádzajúcich z podstatných zmien zmluvy</w:t>
            </w:r>
            <w:r>
              <w:rPr>
                <w:sz w:val="22"/>
                <w:szCs w:val="22"/>
                <w:lang w:eastAsia="cs-CZ"/>
              </w:rPr>
              <w:t>.</w:t>
            </w:r>
          </w:p>
        </w:tc>
      </w:tr>
      <w:tr w:rsidR="003F0D36" w:rsidRPr="007C3E78" w14:paraId="5FB603F8"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861"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862" w:author="Autor">
            <w:trPr>
              <w:gridAfter w:val="0"/>
            </w:trPr>
          </w:trPrChange>
        </w:trPr>
        <w:tc>
          <w:tcPr>
            <w:tcW w:w="675" w:type="dxa"/>
            <w:shd w:val="clear" w:color="auto" w:fill="auto"/>
            <w:vAlign w:val="center"/>
            <w:tcPrChange w:id="863" w:author="Autor">
              <w:tcPr>
                <w:tcW w:w="675" w:type="dxa"/>
                <w:gridSpan w:val="2"/>
                <w:shd w:val="clear" w:color="auto" w:fill="auto"/>
                <w:vAlign w:val="center"/>
              </w:tcPr>
            </w:tcPrChange>
          </w:tcPr>
          <w:p w14:paraId="78596B03" w14:textId="18482718" w:rsidR="003F0D36" w:rsidRPr="007C3E78" w:rsidRDefault="00B87212" w:rsidP="00D449BD">
            <w:pPr>
              <w:jc w:val="both"/>
              <w:rPr>
                <w:sz w:val="22"/>
                <w:szCs w:val="22"/>
                <w:lang w:eastAsia="cs-CZ"/>
              </w:rPr>
              <w:pPrChange w:id="864" w:author="Autor">
                <w:pPr>
                  <w:jc w:val="center"/>
                </w:pPr>
              </w:pPrChange>
            </w:pPr>
            <w:del w:id="865" w:author="Autor">
              <w:r w:rsidRPr="007C3E78">
                <w:rPr>
                  <w:sz w:val="22"/>
                  <w:szCs w:val="22"/>
                  <w:lang w:eastAsia="cs-CZ"/>
                </w:rPr>
                <w:delText>2</w:delText>
              </w:r>
              <w:r>
                <w:rPr>
                  <w:sz w:val="22"/>
                  <w:szCs w:val="22"/>
                  <w:lang w:eastAsia="cs-CZ"/>
                </w:rPr>
                <w:delText>5</w:delText>
              </w:r>
            </w:del>
            <w:ins w:id="866" w:author="Autor">
              <w:r w:rsidR="003F0D36" w:rsidRPr="007C3E78">
                <w:rPr>
                  <w:sz w:val="22"/>
                  <w:szCs w:val="22"/>
                  <w:lang w:eastAsia="cs-CZ"/>
                </w:rPr>
                <w:t>2</w:t>
              </w:r>
              <w:r w:rsidR="003F0D36">
                <w:rPr>
                  <w:sz w:val="22"/>
                  <w:szCs w:val="22"/>
                  <w:lang w:eastAsia="cs-CZ"/>
                </w:rPr>
                <w:t>9</w:t>
              </w:r>
            </w:ins>
          </w:p>
        </w:tc>
        <w:tc>
          <w:tcPr>
            <w:tcW w:w="3720" w:type="dxa"/>
            <w:shd w:val="clear" w:color="auto" w:fill="auto"/>
            <w:tcPrChange w:id="867" w:author="Autor">
              <w:tcPr>
                <w:tcW w:w="3720" w:type="dxa"/>
                <w:gridSpan w:val="2"/>
                <w:shd w:val="clear" w:color="auto" w:fill="auto"/>
              </w:tcPr>
            </w:tcPrChange>
          </w:tcPr>
          <w:p w14:paraId="196B3DB1" w14:textId="77777777" w:rsidR="003F0D36" w:rsidRPr="007C3E78" w:rsidRDefault="003F0D36" w:rsidP="00D449BD">
            <w:pPr>
              <w:jc w:val="both"/>
              <w:rPr>
                <w:sz w:val="22"/>
                <w:szCs w:val="22"/>
                <w:lang w:eastAsia="cs-CZ"/>
              </w:rPr>
              <w:pPrChange w:id="868" w:author="Autor">
                <w:pPr/>
              </w:pPrChange>
            </w:pPr>
            <w:r w:rsidRPr="007C3E78">
              <w:rPr>
                <w:sz w:val="22"/>
                <w:szCs w:val="22"/>
                <w:lang w:eastAsia="cs-CZ"/>
              </w:rPr>
              <w:t>Zníženie rozsahu zákazky</w:t>
            </w:r>
          </w:p>
        </w:tc>
        <w:tc>
          <w:tcPr>
            <w:tcW w:w="6379" w:type="dxa"/>
            <w:shd w:val="clear" w:color="auto" w:fill="auto"/>
            <w:tcPrChange w:id="869" w:author="Autor">
              <w:tcPr>
                <w:tcW w:w="6379" w:type="dxa"/>
                <w:gridSpan w:val="2"/>
                <w:shd w:val="clear" w:color="auto" w:fill="auto"/>
              </w:tcPr>
            </w:tcPrChange>
          </w:tcPr>
          <w:p w14:paraId="422A5C7C" w14:textId="77777777" w:rsidR="003F0D36" w:rsidRPr="005C6179" w:rsidRDefault="003F0D36" w:rsidP="003F0D36">
            <w:pPr>
              <w:jc w:val="both"/>
              <w:rPr>
                <w:sz w:val="22"/>
                <w:szCs w:val="22"/>
                <w:lang w:eastAsia="cs-CZ"/>
              </w:rPr>
            </w:pPr>
            <w:r w:rsidRPr="005C6179">
              <w:rPr>
                <w:sz w:val="22"/>
                <w:szCs w:val="22"/>
                <w:lang w:eastAsia="cs-CZ"/>
              </w:rPr>
              <w:t>Zákazka bola zadaná v súlade so ZVO, ale následne bol znížený rozsah zákazky, pričom zníženie rozsahu zákazky bolo podstatné.</w:t>
            </w:r>
          </w:p>
          <w:p w14:paraId="6E2AC8D3" w14:textId="77777777" w:rsidR="003F0D36" w:rsidRPr="005C6179" w:rsidRDefault="003F0D36" w:rsidP="003F0D36">
            <w:pPr>
              <w:jc w:val="both"/>
              <w:rPr>
                <w:sz w:val="22"/>
                <w:szCs w:val="22"/>
                <w:lang w:eastAsia="cs-CZ"/>
              </w:rPr>
            </w:pPr>
            <w:r w:rsidRPr="005C6179">
              <w:rPr>
                <w:sz w:val="22"/>
                <w:szCs w:val="22"/>
                <w:lang w:eastAsia="cs-CZ"/>
              </w:rPr>
              <w:t> </w:t>
            </w:r>
          </w:p>
          <w:p w14:paraId="7A67474D" w14:textId="77777777" w:rsidR="003F0D36" w:rsidRPr="005C6179" w:rsidRDefault="003F0D36" w:rsidP="003F0D36">
            <w:pPr>
              <w:jc w:val="both"/>
              <w:rPr>
                <w:sz w:val="22"/>
                <w:szCs w:val="22"/>
                <w:lang w:eastAsia="cs-CZ"/>
              </w:rPr>
            </w:pPr>
            <w:r w:rsidRPr="005C6179">
              <w:rPr>
                <w:sz w:val="22"/>
                <w:szCs w:val="22"/>
                <w:lang w:eastAsia="cs-CZ"/>
              </w:rPr>
              <w:t>Zníženie rozsahu zákazky nie je podstatné</w:t>
            </w:r>
            <w:r>
              <w:rPr>
                <w:sz w:val="22"/>
                <w:szCs w:val="22"/>
                <w:lang w:eastAsia="cs-CZ"/>
              </w:rPr>
              <w:t>, ak je nižšie ako</w:t>
            </w:r>
            <w:r w:rsidRPr="005C6179">
              <w:rPr>
                <w:sz w:val="22"/>
                <w:szCs w:val="22"/>
                <w:lang w:eastAsia="cs-CZ"/>
              </w:rPr>
              <w:t>:</w:t>
            </w:r>
          </w:p>
          <w:p w14:paraId="67275087" w14:textId="77777777" w:rsidR="003F0D36" w:rsidRPr="005C6179" w:rsidRDefault="003F0D36" w:rsidP="003F0D36">
            <w:pPr>
              <w:pStyle w:val="Odsekzoznamu"/>
              <w:numPr>
                <w:ilvl w:val="0"/>
                <w:numId w:val="8"/>
              </w:numPr>
              <w:tabs>
                <w:tab w:val="num" w:pos="360"/>
              </w:tabs>
              <w:jc w:val="both"/>
              <w:rPr>
                <w:sz w:val="22"/>
                <w:szCs w:val="22"/>
                <w:lang w:eastAsia="cs-CZ"/>
              </w:rPr>
            </w:pPr>
            <w:r w:rsidRPr="005C6179">
              <w:rPr>
                <w:sz w:val="22"/>
                <w:szCs w:val="22"/>
                <w:lang w:eastAsia="cs-CZ"/>
              </w:rPr>
              <w:t>10 % v prípade zákaziek na dodanie tovaru alebo poskytnutie služby a nižšie ako 15 % v prípade zákaziek na stavebné práce,</w:t>
            </w:r>
          </w:p>
          <w:p w14:paraId="6A49391C" w14:textId="77777777" w:rsidR="003F0D36" w:rsidRPr="005C6179" w:rsidRDefault="003F0D36" w:rsidP="003F0D36">
            <w:pPr>
              <w:pStyle w:val="Odsekzoznamu"/>
              <w:numPr>
                <w:ilvl w:val="0"/>
                <w:numId w:val="8"/>
              </w:numPr>
              <w:tabs>
                <w:tab w:val="num" w:pos="360"/>
              </w:tabs>
              <w:jc w:val="both"/>
              <w:rPr>
                <w:sz w:val="22"/>
                <w:szCs w:val="22"/>
                <w:lang w:eastAsia="cs-CZ"/>
              </w:rPr>
            </w:pPr>
            <w:r w:rsidRPr="005C6179">
              <w:rPr>
                <w:sz w:val="22"/>
                <w:szCs w:val="22"/>
                <w:lang w:eastAsia="cs-CZ"/>
              </w:rPr>
              <w:t xml:space="preserve">25% v prípade, ak potreba zníženia rozsahu zákazky vyplynula </w:t>
            </w:r>
            <w:r>
              <w:rPr>
                <w:sz w:val="22"/>
                <w:szCs w:val="22"/>
                <w:lang w:eastAsia="cs-CZ"/>
              </w:rPr>
              <w:t xml:space="preserve">        </w:t>
            </w:r>
            <w:r w:rsidRPr="005C6179">
              <w:rPr>
                <w:sz w:val="22"/>
                <w:szCs w:val="22"/>
                <w:lang w:eastAsia="cs-CZ"/>
              </w:rPr>
              <w:t>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1620E0DC" w14:textId="77777777" w:rsidR="003F0D36" w:rsidRPr="005C6179" w:rsidRDefault="003F0D36" w:rsidP="003F0D36">
            <w:pPr>
              <w:jc w:val="both"/>
              <w:rPr>
                <w:sz w:val="22"/>
                <w:szCs w:val="22"/>
                <w:lang w:eastAsia="cs-CZ"/>
              </w:rPr>
            </w:pPr>
            <w:r w:rsidRPr="005C6179">
              <w:rPr>
                <w:sz w:val="22"/>
                <w:szCs w:val="22"/>
                <w:lang w:eastAsia="cs-CZ"/>
              </w:rPr>
              <w:t> </w:t>
            </w:r>
          </w:p>
          <w:p w14:paraId="065F0ACD" w14:textId="77777777" w:rsidR="003F0D36" w:rsidRPr="007C3E78" w:rsidRDefault="003F0D36" w:rsidP="003F0D36">
            <w:pPr>
              <w:jc w:val="both"/>
              <w:rPr>
                <w:sz w:val="22"/>
                <w:szCs w:val="22"/>
                <w:lang w:eastAsia="cs-CZ"/>
              </w:rPr>
            </w:pPr>
            <w:r w:rsidRPr="005C6179">
              <w:rPr>
                <w:sz w:val="22"/>
                <w:szCs w:val="22"/>
                <w:lang w:eastAsia="cs-CZ"/>
              </w:rPr>
              <w:t>Zníženie rozsahu zákazky sa posudzuje vo väzbe na zmluvnú cenu.</w:t>
            </w:r>
          </w:p>
        </w:tc>
        <w:tc>
          <w:tcPr>
            <w:tcW w:w="3260" w:type="dxa"/>
            <w:shd w:val="clear" w:color="auto" w:fill="auto"/>
            <w:tcPrChange w:id="870" w:author="Autor">
              <w:tcPr>
                <w:tcW w:w="3260" w:type="dxa"/>
                <w:gridSpan w:val="2"/>
                <w:shd w:val="clear" w:color="auto" w:fill="auto"/>
              </w:tcPr>
            </w:tcPrChange>
          </w:tcPr>
          <w:p w14:paraId="072E1AC4" w14:textId="77777777" w:rsidR="003F0D36" w:rsidRPr="007C3E78" w:rsidRDefault="003F0D36" w:rsidP="00D449BD">
            <w:pPr>
              <w:jc w:val="both"/>
              <w:rPr>
                <w:sz w:val="22"/>
                <w:szCs w:val="22"/>
                <w:lang w:eastAsia="cs-CZ"/>
              </w:rPr>
              <w:pPrChange w:id="871" w:author="Autor">
                <w:pPr/>
              </w:pPrChange>
            </w:pPr>
            <w:r w:rsidRPr="007C3E78">
              <w:rPr>
                <w:sz w:val="22"/>
                <w:szCs w:val="22"/>
                <w:lang w:eastAsia="cs-CZ"/>
              </w:rPr>
              <w:t>Hodnota zníženia rozsahu</w:t>
            </w:r>
          </w:p>
          <w:p w14:paraId="0EC57ED6" w14:textId="77777777" w:rsidR="003F0D36" w:rsidRPr="007C3E78" w:rsidRDefault="003F0D36" w:rsidP="00D449BD">
            <w:pPr>
              <w:jc w:val="both"/>
              <w:rPr>
                <w:sz w:val="22"/>
                <w:szCs w:val="22"/>
                <w:lang w:eastAsia="cs-CZ"/>
              </w:rPr>
              <w:pPrChange w:id="872" w:author="Autor">
                <w:pPr/>
              </w:pPrChange>
            </w:pPr>
          </w:p>
          <w:p w14:paraId="499FA2F8" w14:textId="77777777" w:rsidR="003F0D36" w:rsidRPr="007C3E78" w:rsidRDefault="003F0D36" w:rsidP="00D449BD">
            <w:pPr>
              <w:jc w:val="both"/>
              <w:rPr>
                <w:sz w:val="22"/>
                <w:szCs w:val="22"/>
                <w:lang w:eastAsia="cs-CZ"/>
              </w:rPr>
              <w:pPrChange w:id="873" w:author="Autor">
                <w:pPr/>
              </w:pPrChange>
            </w:pPr>
            <w:r w:rsidRPr="007C3E78">
              <w:rPr>
                <w:sz w:val="22"/>
                <w:szCs w:val="22"/>
                <w:lang w:eastAsia="cs-CZ"/>
              </w:rPr>
              <w:t>Plus</w:t>
            </w:r>
          </w:p>
          <w:p w14:paraId="0C3BEC06" w14:textId="77777777" w:rsidR="003F0D36" w:rsidRPr="007C3E78" w:rsidRDefault="003F0D36" w:rsidP="00D449BD">
            <w:pPr>
              <w:jc w:val="both"/>
              <w:rPr>
                <w:sz w:val="22"/>
                <w:szCs w:val="22"/>
                <w:lang w:eastAsia="cs-CZ"/>
              </w:rPr>
              <w:pPrChange w:id="874" w:author="Autor">
                <w:pPr/>
              </w:pPrChange>
            </w:pPr>
          </w:p>
          <w:p w14:paraId="71DA532E" w14:textId="77777777" w:rsidR="003F0D36" w:rsidRPr="007C3E78" w:rsidRDefault="003F0D36" w:rsidP="00D449BD">
            <w:pPr>
              <w:jc w:val="both"/>
              <w:rPr>
                <w:sz w:val="22"/>
                <w:szCs w:val="22"/>
                <w:lang w:eastAsia="cs-CZ"/>
              </w:rPr>
              <w:pPrChange w:id="875" w:author="Autor">
                <w:pPr/>
              </w:pPrChange>
            </w:pPr>
            <w:r w:rsidRPr="007C3E78">
              <w:rPr>
                <w:sz w:val="22"/>
                <w:szCs w:val="22"/>
                <w:lang w:eastAsia="cs-CZ"/>
              </w:rPr>
              <w:t>25 % z hodnoty konečného rozsahu (iba ak zníženie v rozsahu zákazky je podstatné)</w:t>
            </w:r>
            <w:r>
              <w:rPr>
                <w:sz w:val="22"/>
                <w:szCs w:val="22"/>
                <w:lang w:eastAsia="cs-CZ"/>
              </w:rPr>
              <w:t>.</w:t>
            </w:r>
          </w:p>
        </w:tc>
      </w:tr>
      <w:tr w:rsidR="003F0D36" w:rsidRPr="007C3E78" w14:paraId="688838F1" w14:textId="77777777" w:rsidTr="00D449BD">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876"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PrChange w:id="877" w:author="Autor">
            <w:trPr>
              <w:gridAfter w:val="0"/>
            </w:trPr>
          </w:trPrChange>
        </w:trPr>
        <w:tc>
          <w:tcPr>
            <w:tcW w:w="675" w:type="dxa"/>
            <w:shd w:val="clear" w:color="auto" w:fill="auto"/>
            <w:vAlign w:val="center"/>
            <w:tcPrChange w:id="878" w:author="Autor">
              <w:tcPr>
                <w:tcW w:w="675" w:type="dxa"/>
                <w:gridSpan w:val="2"/>
                <w:shd w:val="clear" w:color="auto" w:fill="auto"/>
                <w:vAlign w:val="center"/>
              </w:tcPr>
            </w:tcPrChange>
          </w:tcPr>
          <w:p w14:paraId="64C32F76" w14:textId="23109086" w:rsidR="003F0D36" w:rsidRPr="007C3E78" w:rsidRDefault="00B87212" w:rsidP="00D449BD">
            <w:pPr>
              <w:jc w:val="both"/>
              <w:rPr>
                <w:sz w:val="22"/>
                <w:szCs w:val="22"/>
                <w:lang w:eastAsia="cs-CZ"/>
              </w:rPr>
              <w:pPrChange w:id="879" w:author="Autor">
                <w:pPr>
                  <w:jc w:val="center"/>
                </w:pPr>
              </w:pPrChange>
            </w:pPr>
            <w:del w:id="880" w:author="Autor">
              <w:r w:rsidRPr="007C3E78">
                <w:rPr>
                  <w:sz w:val="22"/>
                  <w:szCs w:val="22"/>
                  <w:lang w:eastAsia="cs-CZ"/>
                </w:rPr>
                <w:delText>2</w:delText>
              </w:r>
              <w:r>
                <w:rPr>
                  <w:sz w:val="22"/>
                  <w:szCs w:val="22"/>
                  <w:lang w:eastAsia="cs-CZ"/>
                </w:rPr>
                <w:delText>6</w:delText>
              </w:r>
            </w:del>
            <w:ins w:id="881" w:author="Autor">
              <w:r w:rsidR="003F0D36">
                <w:rPr>
                  <w:sz w:val="22"/>
                  <w:szCs w:val="22"/>
                  <w:lang w:eastAsia="cs-CZ"/>
                </w:rPr>
                <w:t>30</w:t>
              </w:r>
            </w:ins>
          </w:p>
        </w:tc>
        <w:tc>
          <w:tcPr>
            <w:tcW w:w="3720" w:type="dxa"/>
            <w:shd w:val="clear" w:color="auto" w:fill="auto"/>
            <w:tcPrChange w:id="882" w:author="Autor">
              <w:tcPr>
                <w:tcW w:w="3720" w:type="dxa"/>
                <w:gridSpan w:val="2"/>
                <w:shd w:val="clear" w:color="auto" w:fill="auto"/>
              </w:tcPr>
            </w:tcPrChange>
          </w:tcPr>
          <w:p w14:paraId="2F00B110" w14:textId="77777777" w:rsidR="003F0D36" w:rsidRPr="007C3E78" w:rsidRDefault="003F0D36" w:rsidP="00D449BD">
            <w:pPr>
              <w:ind w:left="34"/>
              <w:jc w:val="both"/>
              <w:rPr>
                <w:sz w:val="22"/>
                <w:szCs w:val="22"/>
                <w:lang w:eastAsia="cs-CZ"/>
              </w:rPr>
              <w:pPrChange w:id="883" w:author="Autor">
                <w:pPr>
                  <w:ind w:left="34"/>
                </w:pPr>
              </w:pPrChange>
            </w:pPr>
            <w:r w:rsidRPr="007C3E78">
              <w:rPr>
                <w:sz w:val="22"/>
                <w:szCs w:val="22"/>
                <w:lang w:eastAsia="cs-CZ"/>
              </w:rPr>
              <w:t>Zákazka na doplňujúce stavebné práce</w:t>
            </w:r>
            <w:r>
              <w:rPr>
                <w:sz w:val="22"/>
                <w:szCs w:val="22"/>
                <w:lang w:eastAsia="cs-CZ"/>
              </w:rPr>
              <w:t>, tovary</w:t>
            </w:r>
            <w:r w:rsidRPr="007C3E78">
              <w:rPr>
                <w:sz w:val="22"/>
                <w:szCs w:val="22"/>
                <w:lang w:eastAsia="cs-CZ"/>
              </w:rPr>
              <w:t xml:space="preserve"> alebo služby bola zadaná </w:t>
            </w:r>
            <w:r>
              <w:rPr>
                <w:sz w:val="22"/>
                <w:szCs w:val="22"/>
                <w:lang w:eastAsia="cs-CZ"/>
              </w:rPr>
              <w:t>v rozpore s pravidlami podľa § 18 zákona o VO</w:t>
            </w:r>
            <w:r>
              <w:rPr>
                <w:sz w:val="22"/>
                <w:szCs w:val="22"/>
                <w:vertAlign w:val="superscript"/>
                <w:lang w:eastAsia="cs-CZ"/>
              </w:rPr>
              <w:t>8</w:t>
            </w:r>
          </w:p>
        </w:tc>
        <w:tc>
          <w:tcPr>
            <w:tcW w:w="6379" w:type="dxa"/>
            <w:shd w:val="clear" w:color="auto" w:fill="auto"/>
            <w:tcPrChange w:id="884" w:author="Autor">
              <w:tcPr>
                <w:tcW w:w="6379" w:type="dxa"/>
                <w:gridSpan w:val="2"/>
                <w:shd w:val="clear" w:color="auto" w:fill="auto"/>
              </w:tcPr>
            </w:tcPrChange>
          </w:tcPr>
          <w:p w14:paraId="48957B91" w14:textId="77777777" w:rsidR="003F0D36" w:rsidRPr="007C3E78" w:rsidRDefault="003F0D36" w:rsidP="003F0D36">
            <w:pPr>
              <w:jc w:val="both"/>
              <w:rPr>
                <w:sz w:val="22"/>
                <w:szCs w:val="22"/>
                <w:lang w:eastAsia="cs-CZ"/>
              </w:rPr>
            </w:pPr>
            <w:r w:rsidRPr="007C3E78">
              <w:rPr>
                <w:sz w:val="22"/>
                <w:szCs w:val="22"/>
                <w:lang w:eastAsia="cs-CZ"/>
              </w:rPr>
              <w:t xml:space="preserve">Pôvodná zákazka bola zadaná v súlade s relevantnými ustanoveniami </w:t>
            </w:r>
            <w:r>
              <w:rPr>
                <w:sz w:val="22"/>
                <w:szCs w:val="22"/>
                <w:lang w:eastAsia="cs-CZ"/>
              </w:rPr>
              <w:t>ZVO</w:t>
            </w:r>
            <w:r w:rsidRPr="007C3E78">
              <w:rPr>
                <w:sz w:val="22"/>
                <w:szCs w:val="22"/>
                <w:lang w:eastAsia="cs-CZ"/>
              </w:rPr>
              <w:t xml:space="preserve">, ale </w:t>
            </w:r>
            <w:r>
              <w:rPr>
                <w:sz w:val="22"/>
                <w:szCs w:val="22"/>
                <w:lang w:eastAsia="cs-CZ"/>
              </w:rPr>
              <w:t>na zmenu zmluvy, rámcovej dohody alebo koncesnej zmluvy, z dôvodu požiadavky na doplňujúce stavebné práce, tovary alebo služby, neboli splnené podmienky podľa § 18 ZVO</w:t>
            </w:r>
            <w:r w:rsidRPr="007C3E78">
              <w:rPr>
                <w:sz w:val="22"/>
                <w:szCs w:val="22"/>
                <w:lang w:eastAsia="cs-CZ"/>
              </w:rPr>
              <w:t>.</w:t>
            </w:r>
          </w:p>
          <w:p w14:paraId="29B251D4" w14:textId="77777777" w:rsidR="003F0D36" w:rsidRPr="007C3E78" w:rsidRDefault="003F0D36" w:rsidP="003F0D36">
            <w:pPr>
              <w:jc w:val="both"/>
              <w:rPr>
                <w:sz w:val="22"/>
                <w:szCs w:val="22"/>
                <w:lang w:eastAsia="cs-CZ"/>
              </w:rPr>
            </w:pPr>
          </w:p>
        </w:tc>
        <w:tc>
          <w:tcPr>
            <w:tcW w:w="3260" w:type="dxa"/>
            <w:shd w:val="clear" w:color="auto" w:fill="auto"/>
            <w:tcPrChange w:id="885" w:author="Autor">
              <w:tcPr>
                <w:tcW w:w="3260" w:type="dxa"/>
                <w:gridSpan w:val="2"/>
                <w:shd w:val="clear" w:color="auto" w:fill="auto"/>
              </w:tcPr>
            </w:tcPrChange>
          </w:tcPr>
          <w:p w14:paraId="38F9F7ED" w14:textId="77777777" w:rsidR="003F0D36" w:rsidRPr="007C3E78" w:rsidRDefault="003F0D36" w:rsidP="00D449BD">
            <w:pPr>
              <w:jc w:val="both"/>
              <w:rPr>
                <w:sz w:val="22"/>
                <w:szCs w:val="22"/>
                <w:lang w:eastAsia="cs-CZ"/>
              </w:rPr>
              <w:pPrChange w:id="886" w:author="Autor">
                <w:pPr/>
              </w:pPrChange>
            </w:pPr>
            <w:r w:rsidRPr="007C3E78">
              <w:rPr>
                <w:sz w:val="22"/>
                <w:szCs w:val="22"/>
                <w:lang w:eastAsia="cs-CZ"/>
              </w:rPr>
              <w:t>100 % hodnoty dodatočnej zákazky</w:t>
            </w:r>
          </w:p>
          <w:p w14:paraId="68A904A1" w14:textId="77777777" w:rsidR="003F0D36" w:rsidRPr="007C3E78" w:rsidRDefault="003F0D36" w:rsidP="00D449BD">
            <w:pPr>
              <w:jc w:val="both"/>
              <w:rPr>
                <w:sz w:val="22"/>
                <w:szCs w:val="22"/>
                <w:lang w:eastAsia="cs-CZ"/>
              </w:rPr>
              <w:pPrChange w:id="887" w:author="Autor">
                <w:pPr/>
              </w:pPrChange>
            </w:pPr>
          </w:p>
          <w:p w14:paraId="372383E8" w14:textId="77777777" w:rsidR="003F0D36" w:rsidRPr="007C3E78" w:rsidRDefault="003F0D36" w:rsidP="00D449BD">
            <w:pPr>
              <w:jc w:val="both"/>
              <w:rPr>
                <w:sz w:val="22"/>
                <w:szCs w:val="22"/>
                <w:lang w:eastAsia="cs-CZ"/>
              </w:rPr>
              <w:pPrChange w:id="888" w:author="Autor">
                <w:pPr/>
              </w:pPrChange>
            </w:pPr>
            <w:r w:rsidRPr="007C3E78">
              <w:rPr>
                <w:sz w:val="22"/>
                <w:szCs w:val="22"/>
                <w:lang w:eastAsia="cs-CZ"/>
              </w:rPr>
              <w:t xml:space="preserve">V prípade, že všetky dodatočné hodnoty </w:t>
            </w:r>
            <w:r>
              <w:rPr>
                <w:sz w:val="22"/>
                <w:szCs w:val="22"/>
                <w:lang w:eastAsia="cs-CZ"/>
              </w:rPr>
              <w:t xml:space="preserve">stavebných </w:t>
            </w:r>
            <w:r w:rsidRPr="007C3E78">
              <w:rPr>
                <w:sz w:val="22"/>
                <w:szCs w:val="22"/>
                <w:lang w:eastAsia="cs-CZ"/>
              </w:rPr>
              <w:t xml:space="preserve">prác/tovarov/služieb v dodatočných zákazkách nepresahujú 20 % z hodnoty 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r>
              <w:rPr>
                <w:sz w:val="22"/>
                <w:szCs w:val="22"/>
                <w:lang w:eastAsia="cs-CZ"/>
              </w:rPr>
              <w:t>.</w:t>
            </w:r>
          </w:p>
        </w:tc>
      </w:tr>
    </w:tbl>
    <w:p w14:paraId="4CFD5156" w14:textId="77777777" w:rsidR="006A6F1A" w:rsidRPr="007C3E78" w:rsidRDefault="006A6F1A" w:rsidP="00D449BD">
      <w:pPr>
        <w:jc w:val="both"/>
        <w:rPr>
          <w:sz w:val="22"/>
          <w:szCs w:val="22"/>
          <w:lang w:eastAsia="cs-CZ"/>
        </w:rPr>
        <w:pPrChange w:id="889" w:author="Autor">
          <w:pPr/>
        </w:pPrChange>
      </w:pPr>
    </w:p>
    <w:p w14:paraId="4D851F20" w14:textId="77777777" w:rsidR="00B87212" w:rsidRPr="007C3E78" w:rsidRDefault="00B87212" w:rsidP="00B87212">
      <w:pPr>
        <w:rPr>
          <w:del w:id="890" w:author="Autor"/>
          <w:sz w:val="22"/>
          <w:szCs w:val="22"/>
        </w:rPr>
      </w:pPr>
    </w:p>
    <w:p w14:paraId="7E00F38B" w14:textId="77777777" w:rsidR="000E2E4D" w:rsidRPr="007C3E78" w:rsidRDefault="000E2E4D" w:rsidP="00D449BD">
      <w:pPr>
        <w:jc w:val="both"/>
        <w:rPr>
          <w:sz w:val="22"/>
          <w:szCs w:val="22"/>
        </w:rPr>
        <w:pPrChange w:id="891" w:author="Autor">
          <w:pPr/>
        </w:pPrChange>
      </w:pPr>
    </w:p>
    <w:sectPr w:rsidR="000E2E4D" w:rsidRPr="007C3E78" w:rsidSect="00D449BD">
      <w:headerReference w:type="default" r:id="rId17"/>
      <w:headerReference w:type="first" r:id="rId18"/>
      <w:pgSz w:w="16838" w:h="11906" w:orient="landscape"/>
      <w:pgMar w:top="1417" w:right="1417" w:bottom="1417" w:left="1417" w:header="284" w:footer="708" w:gutter="0"/>
      <w:pgNumType w:start="0"/>
      <w:cols w:space="708"/>
      <w:titlePg/>
      <w:docGrid w:linePitch="360"/>
      <w:sectPrChange w:id="905" w:author="Autor">
        <w:sectPr w:rsidR="000E2E4D" w:rsidRPr="007C3E78" w:rsidSect="00D449BD">
          <w:pgMar w:top="1417" w:right="1417" w:bottom="1417" w:left="1417" w:header="284" w:footer="708" w:gutter="0"/>
          <w:pgNumType w:start="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8D4C95" w14:textId="77777777" w:rsidR="00F46A70" w:rsidRDefault="00F46A70" w:rsidP="00B948E0">
      <w:r>
        <w:separator/>
      </w:r>
    </w:p>
  </w:endnote>
  <w:endnote w:type="continuationSeparator" w:id="0">
    <w:p w14:paraId="775AB943" w14:textId="77777777" w:rsidR="00F46A70" w:rsidRDefault="00F46A70" w:rsidP="00B948E0">
      <w:r>
        <w:continuationSeparator/>
      </w:r>
    </w:p>
  </w:endnote>
  <w:endnote w:type="continuationNotice" w:id="1">
    <w:p w14:paraId="14681948" w14:textId="77777777" w:rsidR="00F46A70" w:rsidRDefault="00F46A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7BCB2" w14:textId="77777777" w:rsidR="00080D12" w:rsidRDefault="00080D12">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2CCFE3" w14:textId="77777777" w:rsidR="00EA4E16" w:rsidRDefault="003B3454">
    <w:pPr>
      <w:tabs>
        <w:tab w:val="center" w:pos="4536"/>
        <w:tab w:val="right" w:pos="9072"/>
      </w:tabs>
      <w:jc w:val="right"/>
    </w:pPr>
    <w:r>
      <w:t xml:space="preserve"> </w:t>
    </w:r>
  </w:p>
  <w:p w14:paraId="4A3022B0" w14:textId="77777777" w:rsidR="00EA4E16" w:rsidRDefault="003B3454">
    <w:pPr>
      <w:pStyle w:val="Pta"/>
      <w:jc w:val="right"/>
      <w:rPr>
        <w:sz w:val="22"/>
      </w:rPr>
    </w:pPr>
    <w:r>
      <w:rPr>
        <w:sz w:val="22"/>
      </w:rPr>
      <w:t xml:space="preserve">Strana </w:t>
    </w:r>
    <w:r>
      <w:rPr>
        <w:b/>
        <w:bCs/>
        <w:sz w:val="22"/>
      </w:rPr>
      <w:fldChar w:fldCharType="begin"/>
    </w:r>
    <w:r>
      <w:rPr>
        <w:b/>
        <w:bCs/>
        <w:sz w:val="22"/>
      </w:rPr>
      <w:instrText>PAGE</w:instrText>
    </w:r>
    <w:r>
      <w:rPr>
        <w:b/>
        <w:bCs/>
        <w:sz w:val="22"/>
      </w:rPr>
      <w:fldChar w:fldCharType="separate"/>
    </w:r>
    <w:r w:rsidR="00C941C1">
      <w:rPr>
        <w:b/>
        <w:bCs/>
        <w:noProof/>
        <w:sz w:val="22"/>
      </w:rPr>
      <w:t>2</w:t>
    </w:r>
    <w:r>
      <w:rPr>
        <w:b/>
        <w:bCs/>
        <w:sz w:val="22"/>
      </w:rPr>
      <w:fldChar w:fldCharType="end"/>
    </w:r>
    <w:r>
      <w:rPr>
        <w:sz w:val="22"/>
      </w:rPr>
      <w:t xml:space="preserve"> z </w:t>
    </w:r>
    <w:r>
      <w:rPr>
        <w:b/>
        <w:bCs/>
        <w:sz w:val="22"/>
      </w:rPr>
      <w:fldChar w:fldCharType="begin"/>
    </w:r>
    <w:r>
      <w:rPr>
        <w:b/>
        <w:bCs/>
        <w:sz w:val="22"/>
      </w:rPr>
      <w:instrText>NUMPAGES</w:instrText>
    </w:r>
    <w:r>
      <w:rPr>
        <w:b/>
        <w:bCs/>
        <w:sz w:val="22"/>
      </w:rPr>
      <w:fldChar w:fldCharType="separate"/>
    </w:r>
    <w:r w:rsidR="00C941C1">
      <w:rPr>
        <w:b/>
        <w:bCs/>
        <w:noProof/>
        <w:sz w:val="22"/>
      </w:rPr>
      <w:t>18</w:t>
    </w:r>
    <w:r>
      <w:rPr>
        <w:b/>
        <w:bCs/>
        <w:sz w:val="22"/>
      </w:rPr>
      <w:fldChar w:fldCharType="end"/>
    </w:r>
  </w:p>
  <w:p w14:paraId="33AF9101" w14:textId="77777777" w:rsidR="00EA4E16" w:rsidRDefault="00EA4E16">
    <w:pPr>
      <w:pStyle w:val="Pta"/>
    </w:pPr>
  </w:p>
  <w:p w14:paraId="715AAFBF" w14:textId="77777777" w:rsidR="00EA4E16" w:rsidRDefault="00EA4E16">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83CB3" w14:textId="1D37706A" w:rsidR="00EA4E16" w:rsidRDefault="003B3454">
    <w:pPr>
      <w:pStyle w:val="Pta"/>
      <w:jc w:val="right"/>
      <w:rPr>
        <w:sz w:val="22"/>
      </w:rPr>
    </w:pPr>
    <w:r>
      <w:rPr>
        <w:sz w:val="22"/>
      </w:rPr>
      <w:t xml:space="preserve">Strana </w:t>
    </w:r>
    <w:r>
      <w:rPr>
        <w:b/>
        <w:bCs/>
        <w:sz w:val="22"/>
      </w:rPr>
      <w:fldChar w:fldCharType="begin"/>
    </w:r>
    <w:r>
      <w:rPr>
        <w:b/>
        <w:bCs/>
        <w:sz w:val="22"/>
      </w:rPr>
      <w:instrText>PAGE</w:instrText>
    </w:r>
    <w:r>
      <w:rPr>
        <w:b/>
        <w:bCs/>
        <w:sz w:val="22"/>
      </w:rPr>
      <w:fldChar w:fldCharType="separate"/>
    </w:r>
    <w:r w:rsidR="00D449BD">
      <w:rPr>
        <w:b/>
        <w:bCs/>
        <w:noProof/>
        <w:sz w:val="22"/>
      </w:rPr>
      <w:t>1</w:t>
    </w:r>
    <w:r>
      <w:rPr>
        <w:b/>
        <w:bCs/>
        <w:sz w:val="22"/>
      </w:rPr>
      <w:fldChar w:fldCharType="end"/>
    </w:r>
    <w:r>
      <w:rPr>
        <w:sz w:val="22"/>
      </w:rPr>
      <w:t xml:space="preserve"> z </w:t>
    </w:r>
    <w:r w:rsidR="00FE496D">
      <w:rPr>
        <w:b/>
        <w:bCs/>
        <w:sz w:val="22"/>
      </w:rPr>
      <w:t>18</w:t>
    </w:r>
  </w:p>
  <w:p w14:paraId="706D60F6" w14:textId="77777777" w:rsidR="00EA4E16" w:rsidRDefault="00EA4E16">
    <w:pPr>
      <w:pStyle w:val="Pt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1DD86" w14:textId="77777777" w:rsidR="00D71164" w:rsidRPr="00CF60E2" w:rsidRDefault="00D71164" w:rsidP="00CF60E2">
    <w:pPr>
      <w:tabs>
        <w:tab w:val="center" w:pos="4536"/>
        <w:tab w:val="right" w:pos="9072"/>
      </w:tabs>
      <w:jc w:val="right"/>
    </w:pPr>
    <w:r w:rsidRPr="00CF60E2">
      <w:t xml:space="preserve"> </w:t>
    </w:r>
  </w:p>
  <w:customXmlInsRangeStart w:id="420" w:author="Autor"/>
  <w:sdt>
    <w:sdtPr>
      <w:rPr>
        <w:sz w:val="22"/>
      </w:rPr>
      <w:id w:val="699511608"/>
      <w:docPartObj>
        <w:docPartGallery w:val="Page Numbers (Bottom of Page)"/>
        <w:docPartUnique/>
      </w:docPartObj>
    </w:sdtPr>
    <w:sdtEndPr/>
    <w:sdtContent>
      <w:customXmlInsRangeEnd w:id="420"/>
      <w:customXmlInsRangeStart w:id="421" w:author="Autor"/>
      <w:sdt>
        <w:sdtPr>
          <w:rPr>
            <w:sz w:val="22"/>
          </w:rPr>
          <w:id w:val="-1070419769"/>
          <w:docPartObj>
            <w:docPartGallery w:val="Page Numbers (Top of Page)"/>
            <w:docPartUnique/>
          </w:docPartObj>
        </w:sdtPr>
        <w:sdtEndPr/>
        <w:sdtContent>
          <w:customXmlInsRangeEnd w:id="421"/>
          <w:p w14:paraId="19271E3D" w14:textId="0901528A" w:rsidR="00D71164" w:rsidRPr="008E698E" w:rsidRDefault="00D71164"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FA0CAB">
              <w:rPr>
                <w:b/>
                <w:bCs/>
                <w:noProof/>
                <w:sz w:val="22"/>
              </w:rPr>
              <w:t>22</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del w:id="422" w:author="Autor">
              <w:r w:rsidR="00C941C1">
                <w:rPr>
                  <w:b/>
                  <w:bCs/>
                  <w:noProof/>
                  <w:sz w:val="22"/>
                </w:rPr>
                <w:delText>18</w:delText>
              </w:r>
            </w:del>
            <w:ins w:id="423" w:author="Autor">
              <w:r w:rsidR="00FA0CAB">
                <w:rPr>
                  <w:b/>
                  <w:bCs/>
                  <w:noProof/>
                  <w:sz w:val="22"/>
                </w:rPr>
                <w:t>22</w:t>
              </w:r>
            </w:ins>
            <w:r w:rsidRPr="008E698E">
              <w:rPr>
                <w:b/>
                <w:bCs/>
                <w:sz w:val="22"/>
              </w:rPr>
              <w:fldChar w:fldCharType="end"/>
            </w:r>
          </w:p>
          <w:customXmlInsRangeStart w:id="424" w:author="Autor"/>
        </w:sdtContent>
      </w:sdt>
      <w:customXmlInsRangeEnd w:id="424"/>
      <w:customXmlInsRangeStart w:id="425" w:author="Autor"/>
    </w:sdtContent>
  </w:sdt>
  <w:customXmlInsRangeEnd w:id="425"/>
  <w:p w14:paraId="0CBFD7B7" w14:textId="77777777" w:rsidR="00D71164" w:rsidRDefault="00D71164" w:rsidP="00B6178B">
    <w:pPr>
      <w:pStyle w:val="Pta"/>
    </w:pPr>
  </w:p>
  <w:p w14:paraId="4581DD88" w14:textId="77777777" w:rsidR="00D71164" w:rsidRDefault="00D71164">
    <w:pPr>
      <w:pStyle w:val="Pt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ustomXmlInsRangeStart w:id="436" w:author="Autor"/>
  <w:sdt>
    <w:sdtPr>
      <w:rPr>
        <w:sz w:val="22"/>
      </w:rPr>
      <w:id w:val="334577207"/>
      <w:docPartObj>
        <w:docPartGallery w:val="Page Numbers (Bottom of Page)"/>
        <w:docPartUnique/>
      </w:docPartObj>
    </w:sdtPr>
    <w:sdtEndPr/>
    <w:sdtContent>
      <w:customXmlInsRangeEnd w:id="436"/>
      <w:customXmlInsRangeStart w:id="437" w:author="Autor"/>
      <w:sdt>
        <w:sdtPr>
          <w:rPr>
            <w:sz w:val="22"/>
          </w:rPr>
          <w:id w:val="606386134"/>
          <w:docPartObj>
            <w:docPartGallery w:val="Page Numbers (Top of Page)"/>
            <w:docPartUnique/>
          </w:docPartObj>
        </w:sdtPr>
        <w:sdtEndPr/>
        <w:sdtContent>
          <w:customXmlInsRangeEnd w:id="437"/>
          <w:p w14:paraId="5897962D" w14:textId="598B5805" w:rsidR="00D71164" w:rsidRPr="008E698E" w:rsidRDefault="00D71164">
            <w:pPr>
              <w:pStyle w:val="Pta"/>
              <w:jc w:val="right"/>
              <w:rPr>
                <w:sz w:val="22"/>
              </w:rPr>
            </w:pPr>
            <w:r>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FA0CAB">
              <w:rPr>
                <w:b/>
                <w:bCs/>
                <w:noProof/>
                <w:sz w:val="22"/>
              </w:rPr>
              <w:t>11</w:t>
            </w:r>
            <w:r w:rsidRPr="008E698E">
              <w:rPr>
                <w:b/>
                <w:bCs/>
                <w:sz w:val="22"/>
              </w:rPr>
              <w:fldChar w:fldCharType="end"/>
            </w:r>
            <w:r w:rsidRPr="008E698E">
              <w:rPr>
                <w:sz w:val="22"/>
              </w:rPr>
              <w:t xml:space="preserve"> z </w:t>
            </w:r>
            <w:r>
              <w:rPr>
                <w:b/>
                <w:bCs/>
                <w:sz w:val="22"/>
              </w:rPr>
              <w:t>18</w:t>
            </w:r>
          </w:p>
          <w:customXmlInsRangeStart w:id="438" w:author="Autor"/>
        </w:sdtContent>
      </w:sdt>
      <w:customXmlInsRangeEnd w:id="438"/>
      <w:customXmlInsRangeStart w:id="439" w:author="Autor"/>
    </w:sdtContent>
  </w:sdt>
  <w:customXmlInsRangeEnd w:id="439"/>
  <w:p w14:paraId="4581DD8B" w14:textId="77777777" w:rsidR="00D71164" w:rsidRDefault="00D7116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E3D70D" w14:textId="77777777" w:rsidR="00F46A70" w:rsidRDefault="00F46A70" w:rsidP="00B948E0">
      <w:r>
        <w:separator/>
      </w:r>
    </w:p>
  </w:footnote>
  <w:footnote w:type="continuationSeparator" w:id="0">
    <w:p w14:paraId="134CBDCA" w14:textId="77777777" w:rsidR="00F46A70" w:rsidRDefault="00F46A70" w:rsidP="00B948E0">
      <w:r>
        <w:continuationSeparator/>
      </w:r>
    </w:p>
  </w:footnote>
  <w:footnote w:type="continuationNotice" w:id="1">
    <w:p w14:paraId="2FF83D57" w14:textId="77777777" w:rsidR="00F46A70" w:rsidRDefault="00F46A70"/>
  </w:footnote>
  <w:footnote w:id="2">
    <w:p w14:paraId="4581DD8C" w14:textId="77777777" w:rsidR="00D71164" w:rsidRDefault="00D71164"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p>
  </w:footnote>
  <w:footnote w:id="3">
    <w:p w14:paraId="4581DD8D" w14:textId="77777777" w:rsidR="00D71164" w:rsidRPr="0071245E" w:rsidRDefault="00D71164"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4581DD8E" w14:textId="77777777" w:rsidR="00D71164" w:rsidRPr="0071245E" w:rsidRDefault="00D71164"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5">
    <w:p w14:paraId="4581DD8F" w14:textId="77777777" w:rsidR="00D71164" w:rsidRDefault="00D71164" w:rsidP="008F1CFB">
      <w:pPr>
        <w:pStyle w:val="Textpoznmkypodiarou"/>
      </w:pPr>
      <w:r>
        <w:rPr>
          <w:rStyle w:val="Odkaznapoznmkupodiarou"/>
        </w:rPr>
        <w:footnoteRef/>
      </w:r>
      <w:r>
        <w:t xml:space="preserve"> </w:t>
      </w:r>
      <w:r w:rsidRPr="002F2072">
        <w:t>Vec C-340/02 (Európska komisia/ Francúzsko) a vec C-299/08 (Európska komisia / Francúzsko)</w:t>
      </w:r>
    </w:p>
  </w:footnote>
  <w:footnote w:id="6">
    <w:p w14:paraId="13FB0367" w14:textId="42EBD020" w:rsidR="00D71164" w:rsidRDefault="00D71164">
      <w:pPr>
        <w:pStyle w:val="Textpoznmkypodiarou"/>
        <w:rPr>
          <w:ins w:id="225" w:author="Autor"/>
        </w:rPr>
      </w:pPr>
      <w:ins w:id="226" w:author="Autor">
        <w:r>
          <w:rPr>
            <w:rStyle w:val="Odkaznapoznmkupodiarou"/>
          </w:rPr>
          <w:footnoteRef/>
        </w:r>
        <w:r>
          <w:t xml:space="preserve"> Povinnosť zadávania podlimitných zákaziek bežne dostupných na trhu prostredníctvom elektronického trhoviska platí od momentu definovanom v § 155m ods. 13 zákona o VO.</w:t>
        </w:r>
      </w:ins>
    </w:p>
  </w:footnote>
  <w:footnote w:id="7">
    <w:p w14:paraId="4581DD90" w14:textId="77777777" w:rsidR="00D71164" w:rsidRPr="00A2221A" w:rsidRDefault="00D71164" w:rsidP="008F1CFB">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4581DD91" w14:textId="77777777" w:rsidR="00D71164" w:rsidRPr="00A2221A" w:rsidRDefault="00D71164" w:rsidP="00273FAB">
      <w:pPr>
        <w:pStyle w:val="Textpoznmkypodiarou"/>
        <w:numPr>
          <w:ilvl w:val="0"/>
          <w:numId w:val="4"/>
        </w:numPr>
        <w:jc w:val="both"/>
      </w:pPr>
      <w:r>
        <w:t>Verejný obstarávateľ</w:t>
      </w:r>
      <w:r w:rsidRPr="00A2221A">
        <w:t xml:space="preserve"> zmení podmienky tak, že ak by boli súčasťou pôvodnej zákazky, tak by sa zúčastnili zákazky iní záujemcovia ako tí ktorí boli v pôvodnej zákazke;</w:t>
      </w:r>
    </w:p>
    <w:p w14:paraId="4581DD92" w14:textId="77777777" w:rsidR="00D71164" w:rsidRPr="00A2221A" w:rsidRDefault="00D71164" w:rsidP="00273FAB">
      <w:pPr>
        <w:pStyle w:val="Textpoznmkypodiarou"/>
        <w:numPr>
          <w:ilvl w:val="0"/>
          <w:numId w:val="4"/>
        </w:numPr>
        <w:jc w:val="both"/>
      </w:pPr>
      <w:r w:rsidRPr="00A2221A">
        <w:t>zmeny umožňuje zadanie zákazky záujemcovi inému ako by bol pôvodne akceptovaný;</w:t>
      </w:r>
    </w:p>
    <w:p w14:paraId="4581DD93" w14:textId="77777777" w:rsidR="00D71164" w:rsidRPr="00A2221A" w:rsidRDefault="00D71164" w:rsidP="00273FAB">
      <w:pPr>
        <w:pStyle w:val="Textpoznmkypodiarou"/>
        <w:numPr>
          <w:ilvl w:val="0"/>
          <w:numId w:val="4"/>
        </w:numPr>
        <w:jc w:val="both"/>
      </w:pPr>
      <w:r>
        <w:t>verejný obstarávateľ</w:t>
      </w:r>
      <w:r w:rsidRPr="00A2221A">
        <w:t xml:space="preserve"> rozšíri rozsah zákazky obsahujúci tovary/služby/práce, ktoré pôvodne zákazka neobsahovala;</w:t>
      </w:r>
    </w:p>
    <w:p w14:paraId="4581DD94" w14:textId="77777777" w:rsidR="00D71164" w:rsidRDefault="00D71164" w:rsidP="00273FAB">
      <w:pPr>
        <w:pStyle w:val="Textpoznmkypodiarou"/>
        <w:numPr>
          <w:ilvl w:val="0"/>
          <w:numId w:val="4"/>
        </w:numPr>
        <w:jc w:val="both"/>
      </w:pPr>
      <w:r w:rsidRPr="00A2221A">
        <w:t>modifikácia zmení ekonomickú rovnováhu v prospech víťaza spôsobom, ktorú pôvodná zákazky neumožňovala.</w:t>
      </w:r>
    </w:p>
  </w:footnote>
  <w:footnote w:id="8">
    <w:p w14:paraId="4581DD95" w14:textId="77777777" w:rsidR="00D71164" w:rsidRPr="00D449BD" w:rsidRDefault="00D71164" w:rsidP="008F1CFB">
      <w:pPr>
        <w:pStyle w:val="Textpoznmkypodiarou"/>
        <w:rPr>
          <w:i/>
          <w:rPrChange w:id="330" w:author="Autor">
            <w:rPr/>
          </w:rPrChange>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viď. Metodický pokyn CKO ku konfliktu záujmov)</w:t>
      </w:r>
    </w:p>
  </w:footnote>
  <w:footnote w:id="9">
    <w:p w14:paraId="4581DD96" w14:textId="589DA4E8" w:rsidR="00D71164" w:rsidRDefault="00D71164" w:rsidP="008F1CFB">
      <w:pPr>
        <w:pStyle w:val="Textpoznmkypodiarou"/>
      </w:pPr>
      <w:r>
        <w:rPr>
          <w:rStyle w:val="Odkaznapoznmkupodiarou"/>
        </w:rPr>
        <w:footnoteRef/>
      </w:r>
      <w:r>
        <w:t xml:space="preserve"> </w:t>
      </w:r>
      <w:r w:rsidRPr="008509B6">
        <w:t>Vec C-496/99 P, CAS Succhi di Frutta SpA, [2004] ECR I- 3801 odst. 116 a 118, Vec C-340/02, Európska komisia v. Fra</w:t>
      </w:r>
      <w:r>
        <w:t>n</w:t>
      </w:r>
      <w:r w:rsidRPr="008509B6">
        <w:t>cúzsko [2004] ECR I- 9845, Vec C-91/08, Wall AG, [2010] ECR I- 2815</w:t>
      </w:r>
    </w:p>
  </w:footnote>
  <w:footnote w:id="10">
    <w:p w14:paraId="4581DD97" w14:textId="77777777" w:rsidR="00D71164" w:rsidRDefault="00D71164" w:rsidP="008F1CFB">
      <w:pPr>
        <w:pStyle w:val="Textpoznmkypodiarou"/>
      </w:pPr>
      <w:r w:rsidRPr="00A2221A">
        <w:rPr>
          <w:rStyle w:val="Odkaznapoznmkupodiarou"/>
        </w:rPr>
        <w:footnoteRef/>
      </w:r>
      <w:r w:rsidRPr="00A2221A">
        <w:t xml:space="preserve"> Viď poznámku </w:t>
      </w:r>
      <w:r>
        <w:t>pod čiarou č. 8</w:t>
      </w:r>
    </w:p>
  </w:footnote>
  <w:footnote w:id="11">
    <w:p w14:paraId="4581DD98" w14:textId="77777777" w:rsidR="00D71164" w:rsidRPr="00A2221A" w:rsidRDefault="00D71164" w:rsidP="008F1CFB">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12">
    <w:p w14:paraId="4581DD99" w14:textId="77777777" w:rsidR="00D71164" w:rsidRDefault="00D71164" w:rsidP="008F1CFB">
      <w:pPr>
        <w:pStyle w:val="Textpoznmkypodiarou"/>
      </w:pPr>
      <w:r>
        <w:rPr>
          <w:rStyle w:val="Odkaznapoznmkupodiarou"/>
        </w:rPr>
        <w:footnoteRef/>
      </w:r>
      <w:r>
        <w:t xml:space="preserve"> </w:t>
      </w:r>
      <w:r w:rsidRPr="006C11AC">
        <w:rPr>
          <w:sz w:val="18"/>
          <w:szCs w:val="18"/>
        </w:rPr>
        <w:t>Uplatňuje sa pri VO ktoré bolo preukázateľne začaté po 30.6.2013 v zmysle novely zákona o VO  č. 95/2013</w:t>
      </w:r>
      <w:r>
        <w:rPr>
          <w:sz w:val="18"/>
          <w:szCs w:val="18"/>
        </w:rPr>
        <w:t xml:space="preserve"> Z.z.</w:t>
      </w:r>
    </w:p>
  </w:footnote>
  <w:footnote w:id="13">
    <w:p w14:paraId="7A13E9C3" w14:textId="77777777" w:rsidR="00EA4E16" w:rsidRDefault="003B3454">
      <w:pPr>
        <w:pStyle w:val="Textpoznmkypodiarou"/>
        <w:rPr>
          <w:del w:id="411" w:author="Autor"/>
        </w:rPr>
      </w:pPr>
      <w:del w:id="412" w:author="Autor">
        <w:r>
          <w:rPr>
            <w:rStyle w:val="Odkaznapoznmkupodiarou"/>
          </w:rPr>
          <w:footnoteRef/>
        </w:r>
        <w:r>
          <w:delText xml:space="preserve"> Povinnosť zadávania podlimitných zákaziek bežne dostupných na trhu prostredníctvom elektronického trhoviska platí od momentu definovanom v § 155m ods. 13 zákona o VO.</w:delText>
        </w:r>
      </w:del>
    </w:p>
  </w:footnote>
  <w:footnote w:id="14">
    <w:p w14:paraId="2D263DA4" w14:textId="77777777" w:rsidR="00D71164" w:rsidRDefault="00D71164" w:rsidP="006A6F1A">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9 Z</w:t>
      </w:r>
      <w:r w:rsidRPr="006B181B">
        <w:rPr>
          <w:sz w:val="18"/>
          <w:szCs w:val="18"/>
        </w:rPr>
        <w:t xml:space="preserve">VO </w:t>
      </w:r>
      <w:r>
        <w:rPr>
          <w:sz w:val="18"/>
          <w:szCs w:val="18"/>
        </w:rPr>
        <w:t>a osobu v zmysle § 8 ZVO</w:t>
      </w:r>
    </w:p>
  </w:footnote>
  <w:footnote w:id="15">
    <w:p w14:paraId="2F17778C" w14:textId="77777777" w:rsidR="00D71164" w:rsidRPr="0071245E" w:rsidRDefault="00D71164" w:rsidP="006A6F1A">
      <w:pPr>
        <w:pStyle w:val="Textpoznmkypodiarou"/>
      </w:pPr>
      <w:r w:rsidRPr="0071245E">
        <w:rPr>
          <w:rStyle w:val="Odkaznapoznmkupodiarou"/>
        </w:rPr>
        <w:footnoteRef/>
      </w:r>
      <w:r w:rsidRPr="0071245E">
        <w:t xml:space="preserve"> Lehoty sú stanovené pre užšiu súťaž a rokovacie konanie so zverejnením.</w:t>
      </w:r>
    </w:p>
  </w:footnote>
  <w:footnote w:id="16">
    <w:p w14:paraId="32520DD4" w14:textId="77777777" w:rsidR="00D71164" w:rsidRPr="0071245E" w:rsidRDefault="00D71164" w:rsidP="006A6F1A">
      <w:pPr>
        <w:pStyle w:val="Textpoznmkypodiarou"/>
      </w:pPr>
      <w:r w:rsidRPr="0071245E">
        <w:rPr>
          <w:rStyle w:val="Odkaznapoznmkupodiarou"/>
        </w:rPr>
        <w:footnoteRef/>
      </w:r>
      <w:r w:rsidRPr="0071245E">
        <w:t xml:space="preserve"> Lehoty sú stanovené pre užšiu súťaž a rokovacie konanie so zverejnením.</w:t>
      </w:r>
    </w:p>
  </w:footnote>
  <w:footnote w:id="17">
    <w:p w14:paraId="10E93AEF" w14:textId="77777777" w:rsidR="00D71164" w:rsidRDefault="00D71164" w:rsidP="006A6F1A">
      <w:pPr>
        <w:pStyle w:val="Textpoznmkypodiarou"/>
      </w:pPr>
      <w:r>
        <w:rPr>
          <w:rStyle w:val="Odkaznapoznmkupodiarou"/>
        </w:rPr>
        <w:footnoteRef/>
      </w:r>
      <w:r>
        <w:t xml:space="preserve"> </w:t>
      </w:r>
      <w:r w:rsidRPr="002F2072">
        <w:t>Vec C-340/02 (Európska komisia/ Francúzsko) a vec C-299/08 (Európska komisia / Francúzsko)</w:t>
      </w:r>
    </w:p>
  </w:footnote>
  <w:footnote w:id="18">
    <w:p w14:paraId="5E86B026" w14:textId="77777777" w:rsidR="003F0D36" w:rsidRPr="00A2221A" w:rsidRDefault="003F0D36" w:rsidP="006A6F1A">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70208D06" w14:textId="77777777" w:rsidR="003F0D36" w:rsidRPr="00A2221A" w:rsidRDefault="003F0D36" w:rsidP="00273FAB">
      <w:pPr>
        <w:pStyle w:val="Textpoznmkypodiarou"/>
        <w:numPr>
          <w:ilvl w:val="0"/>
          <w:numId w:val="6"/>
        </w:numPr>
        <w:jc w:val="both"/>
      </w:pPr>
      <w:r>
        <w:t>Verejný obstarávateľ</w:t>
      </w:r>
      <w:r w:rsidRPr="00A2221A">
        <w:t xml:space="preserve"> zmení podmienky tak, že ak by boli súčasťou pôvodnej zákazky, tak by sa zúčastnili zákazky iní záujemcovia ako tí</w:t>
      </w:r>
      <w:r>
        <w:t>,</w:t>
      </w:r>
      <w:r w:rsidRPr="00A2221A">
        <w:t xml:space="preserve"> ktorí boli v pôvodnej zákazke;</w:t>
      </w:r>
    </w:p>
    <w:p w14:paraId="2BCF1C9C" w14:textId="77777777" w:rsidR="003F0D36" w:rsidRPr="00A2221A" w:rsidRDefault="003F0D36" w:rsidP="00273FAB">
      <w:pPr>
        <w:pStyle w:val="Textpoznmkypodiarou"/>
        <w:numPr>
          <w:ilvl w:val="0"/>
          <w:numId w:val="6"/>
        </w:numPr>
        <w:jc w:val="both"/>
      </w:pPr>
      <w:r w:rsidRPr="00A2221A">
        <w:t>zmeny umožňuje zadanie zákazky záujemcovi inému ako by bol pôvodne akceptovaný;</w:t>
      </w:r>
    </w:p>
    <w:p w14:paraId="43896935" w14:textId="77777777" w:rsidR="003F0D36" w:rsidRPr="00A2221A" w:rsidRDefault="003F0D36" w:rsidP="00273FAB">
      <w:pPr>
        <w:pStyle w:val="Textpoznmkypodiarou"/>
        <w:numPr>
          <w:ilvl w:val="0"/>
          <w:numId w:val="6"/>
        </w:numPr>
        <w:jc w:val="both"/>
      </w:pPr>
      <w:r>
        <w:t>verejný obstarávateľ</w:t>
      </w:r>
      <w:r w:rsidRPr="00A2221A">
        <w:t xml:space="preserve"> rozšíri rozsah zákazky obsahujúci tovary/služby/práce, ktoré pôvodne zákazka neobsahovala;</w:t>
      </w:r>
    </w:p>
    <w:p w14:paraId="0995FC9C" w14:textId="77777777" w:rsidR="003F0D36" w:rsidRDefault="003F0D36" w:rsidP="00273FAB">
      <w:pPr>
        <w:pStyle w:val="Textpoznmkypodiarou"/>
        <w:numPr>
          <w:ilvl w:val="0"/>
          <w:numId w:val="6"/>
        </w:numPr>
        <w:jc w:val="both"/>
      </w:pPr>
      <w:r w:rsidRPr="00A2221A">
        <w:t>modifikácia zmení ekonomickú rovnováhu v prospech víťaza spôsobom, ktorú pôvodná zákazky neumožňovala.</w:t>
      </w:r>
    </w:p>
  </w:footnote>
  <w:footnote w:id="19">
    <w:p w14:paraId="5A08A4CB" w14:textId="77777777" w:rsidR="003F0D36" w:rsidRDefault="003F0D36" w:rsidP="006A6F1A">
      <w:pPr>
        <w:pStyle w:val="Textpoznmkypodiarou"/>
      </w:pPr>
      <w:r>
        <w:rPr>
          <w:rStyle w:val="Odkaznapoznmkupodiarou"/>
        </w:rPr>
        <w:footnoteRef/>
      </w:r>
      <w:r>
        <w:t xml:space="preserve"> P</w:t>
      </w:r>
      <w:r w:rsidRPr="00C028E5">
        <w:t>odrobnosti upravuje Metodický pokyn CKO č. 13 ku konfliktu záujmov</w:t>
      </w:r>
    </w:p>
  </w:footnote>
  <w:footnote w:id="20">
    <w:p w14:paraId="18A6DB76" w14:textId="77777777" w:rsidR="003F0D36" w:rsidRPr="00BF5AD5" w:rsidRDefault="003F0D36" w:rsidP="006A6F1A">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upravuje Metodický pokyn CKO č. 13 ku konfliktu záujmov)</w:t>
      </w:r>
    </w:p>
  </w:footnote>
  <w:footnote w:id="21">
    <w:p w14:paraId="19C2E3A5" w14:textId="7CA5F0F7" w:rsidR="003F0D36" w:rsidRPr="00F45E91" w:rsidRDefault="003F0D36" w:rsidP="00F45E91">
      <w:pPr>
        <w:pStyle w:val="Textpoznmkypodiarou"/>
        <w:rPr>
          <w:ins w:id="829" w:author="Autor"/>
        </w:rPr>
      </w:pPr>
      <w:ins w:id="830" w:author="Autor">
        <w:r>
          <w:rPr>
            <w:rStyle w:val="Odkaznapoznmkupodiarou"/>
          </w:rPr>
          <w:footnoteRef/>
        </w:r>
        <w:r>
          <w:t xml:space="preserve"> z</w:t>
        </w:r>
        <w:r w:rsidRPr="00F45E91">
          <w:t>ákon č. 315/2016 Z. z. o registri partnerov verejného sektora a o zmene a doplnení niektorých zákonov</w:t>
        </w:r>
      </w:ins>
    </w:p>
  </w:footnote>
  <w:footnote w:id="22">
    <w:p w14:paraId="543DFDEE" w14:textId="77777777" w:rsidR="003F0D36" w:rsidRDefault="003F0D36" w:rsidP="006A6F1A">
      <w:pPr>
        <w:pStyle w:val="Textpoznmkypodiarou"/>
      </w:pPr>
      <w:r>
        <w:rPr>
          <w:rStyle w:val="Odkaznapoznmkupodiarou"/>
        </w:rPr>
        <w:footnoteRef/>
      </w:r>
      <w:r>
        <w:t xml:space="preserve"> </w:t>
      </w:r>
      <w:r w:rsidRPr="00EF108A">
        <w:t>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w:t>
      </w:r>
    </w:p>
  </w:footnote>
  <w:footnote w:id="23">
    <w:p w14:paraId="6F18A2D0" w14:textId="72A35179" w:rsidR="003F0D36" w:rsidRDefault="003F0D36" w:rsidP="006870E2">
      <w:pPr>
        <w:pStyle w:val="Textpoznmkypodiarou"/>
      </w:pPr>
      <w:r>
        <w:rPr>
          <w:rStyle w:val="Odkaznapoznmkupodiarou"/>
        </w:rPr>
        <w:footnoteRef/>
      </w:r>
      <w:r>
        <w:t xml:space="preserve"> </w:t>
      </w:r>
      <w:r w:rsidRPr="008509B6">
        <w:t>Vec C-496/99 P, CAS Succhi di Frutta SpA, [2004] ECR I- 3801 odst. 116 a 118, Vec C-340/02, Európska komisia v. Fra</w:t>
      </w:r>
      <w:r>
        <w:t>n</w:t>
      </w:r>
      <w:r w:rsidRPr="008509B6">
        <w:t>cúzsko [2004] ECR I- 9845, Vec C-91/08, Wall AG, [2010] ECR I- 2815</w:t>
      </w:r>
    </w:p>
    <w:p w14:paraId="28D2CC36" w14:textId="6F6775A1" w:rsidR="003F0D36" w:rsidRDefault="003F0D36">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2F7F0" w14:textId="77777777" w:rsidR="00080D12" w:rsidRDefault="00080D12">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B39C28" w14:textId="77777777" w:rsidR="00080D12" w:rsidRDefault="00080D12">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BFEFC" w14:textId="77777777" w:rsidR="00EA4E16" w:rsidRDefault="003B3454">
    <w:pPr>
      <w:pStyle w:val="Hlavika"/>
      <w:rPr>
        <w:sz w:val="22"/>
      </w:rPr>
    </w:pPr>
    <w:r>
      <w:rPr>
        <w:sz w:val="22"/>
      </w:rPr>
      <w:t>Vzor prílohy č. 4 rozhodnutia o schválení žiadosti o poskytnutí nenávratného finančného príspevku -</w:t>
    </w:r>
    <w:r>
      <w:rPr>
        <w:sz w:val="22"/>
        <w:szCs w:val="22"/>
      </w:rPr>
      <w:t xml:space="preserve"> </w:t>
    </w:r>
    <w:r w:rsidR="00B87212">
      <w:rPr>
        <w:sz w:val="22"/>
        <w:szCs w:val="22"/>
      </w:rPr>
      <w:t xml:space="preserve">Finančné opravy za porušenie pravidiel a postupov obstarávania </w:t>
    </w:r>
    <w:r w:rsidR="00B87212">
      <w:t xml:space="preserve">pre zákazky vyhlásené podľa zákona č. 25/2006 Z. z. </w:t>
    </w:r>
    <w:r w:rsidR="004A5840">
      <w:t xml:space="preserve">o verejnom obstarávaní </w:t>
    </w:r>
    <w:r w:rsidR="00B87212">
      <w:t>a o zmene a doplnení niektorých zákonov v znení neskorších predpisov</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1A3A1" w14:textId="2B8F80D1" w:rsidR="00D71164" w:rsidRPr="007A558C" w:rsidRDefault="00263C37">
    <w:pPr>
      <w:pStyle w:val="Hlavika"/>
      <w:rPr>
        <w:sz w:val="22"/>
        <w:szCs w:val="22"/>
      </w:rPr>
    </w:pPr>
    <w:ins w:id="426" w:author="Autor">
      <w:r>
        <w:rPr>
          <w:sz w:val="22"/>
          <w:szCs w:val="22"/>
        </w:rPr>
        <w:t>4</w:t>
      </w:r>
      <w:r w:rsidR="00D71164" w:rsidRPr="007A558C">
        <w:rPr>
          <w:sz w:val="22"/>
          <w:szCs w:val="22"/>
        </w:rPr>
        <w:t xml:space="preserve">. </w:t>
      </w:r>
    </w:ins>
    <w:r w:rsidR="00D71164">
      <w:rPr>
        <w:sz w:val="22"/>
        <w:szCs w:val="22"/>
      </w:rPr>
      <w:t xml:space="preserve">Vzor prílohy č. 4 </w:t>
    </w:r>
    <w:r w:rsidRPr="00D449BD">
      <w:rPr>
        <w:rPrChange w:id="427" w:author="Autor">
          <w:rPr>
            <w:sz w:val="22"/>
          </w:rPr>
        </w:rPrChange>
      </w:rPr>
      <w:t>rozhodnutia o</w:t>
    </w:r>
    <w:del w:id="428" w:author="Autor">
      <w:r w:rsidR="003B3454">
        <w:rPr>
          <w:sz w:val="22"/>
        </w:rPr>
        <w:delText> </w:delText>
      </w:r>
    </w:del>
    <w:ins w:id="429" w:author="Autor">
      <w:r>
        <w:rPr>
          <w:szCs w:val="20"/>
        </w:rPr>
        <w:t xml:space="preserve"> </w:t>
      </w:r>
    </w:ins>
    <w:r w:rsidRPr="00D449BD">
      <w:rPr>
        <w:rPrChange w:id="430" w:author="Autor">
          <w:rPr>
            <w:sz w:val="22"/>
          </w:rPr>
        </w:rPrChange>
      </w:rPr>
      <w:t>schválení žiadosti o</w:t>
    </w:r>
    <w:del w:id="431" w:author="Autor">
      <w:r w:rsidR="003B3454">
        <w:rPr>
          <w:sz w:val="22"/>
        </w:rPr>
        <w:delText xml:space="preserve"> poskytnutí </w:delText>
      </w:r>
    </w:del>
    <w:ins w:id="432" w:author="Autor">
      <w:r>
        <w:rPr>
          <w:szCs w:val="20"/>
        </w:rPr>
        <w:t xml:space="preserve"> poskytnutie </w:t>
      </w:r>
    </w:ins>
    <w:r w:rsidRPr="00D449BD">
      <w:rPr>
        <w:rPrChange w:id="433" w:author="Autor">
          <w:rPr>
            <w:sz w:val="22"/>
          </w:rPr>
        </w:rPrChange>
      </w:rPr>
      <w:t>nenávratného finančného príspevku - Finančné opravy za porušenie pravidiel a postupov obstarávania</w:t>
    </w:r>
    <w:r>
      <w:rPr>
        <w:sz w:val="22"/>
        <w:szCs w:val="22"/>
      </w:rPr>
      <w:t xml:space="preserve"> </w:t>
    </w:r>
    <w:r w:rsidR="00D71164">
      <w:t xml:space="preserve">pre zákazky vyhlásené podľa zákona č. 25/2006 Z. z. </w:t>
    </w:r>
    <w:del w:id="434" w:author="Autor">
      <w:r w:rsidR="004A5840">
        <w:delText xml:space="preserve">o verejnom obstarávaní </w:delText>
      </w:r>
    </w:del>
    <w:r w:rsidR="00D71164">
      <w:t>a o zmene a doplnení niektorých zákonov v znení neskorších predpisov</w:t>
    </w:r>
    <w:ins w:id="435" w:author="Autor">
      <w:r w:rsidR="00D71164">
        <w:t xml:space="preserve"> (ďalej len „zákon o VO“)</w:t>
      </w:r>
    </w:ins>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4B285" w14:textId="77777777" w:rsidR="00D449BD" w:rsidRDefault="00D449BD">
    <w:pPr>
      <w:pStyle w:val="Hlavika"/>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401E8" w14:textId="044AECFA" w:rsidR="00D71164" w:rsidRPr="00063BD3" w:rsidRDefault="00263C37">
    <w:pPr>
      <w:pStyle w:val="Hlavika"/>
      <w:rPr>
        <w:sz w:val="22"/>
        <w:szCs w:val="22"/>
      </w:rPr>
    </w:pPr>
    <w:ins w:id="892" w:author="Autor">
      <w:r>
        <w:rPr>
          <w:sz w:val="22"/>
          <w:szCs w:val="22"/>
        </w:rPr>
        <w:t>4.</w:t>
      </w:r>
      <w:r w:rsidR="00D71164" w:rsidRPr="00063BD3">
        <w:rPr>
          <w:sz w:val="22"/>
          <w:szCs w:val="22"/>
        </w:rPr>
        <w:t xml:space="preserve"> </w:t>
      </w:r>
    </w:ins>
    <w:r w:rsidR="00D71164" w:rsidRPr="00063BD3">
      <w:rPr>
        <w:sz w:val="22"/>
        <w:szCs w:val="22"/>
      </w:rPr>
      <w:t>Vzor prílohy č. 4</w:t>
    </w:r>
    <w:r>
      <w:rPr>
        <w:sz w:val="22"/>
        <w:szCs w:val="22"/>
      </w:rPr>
      <w:t xml:space="preserve"> </w:t>
    </w:r>
    <w:r w:rsidRPr="00D449BD">
      <w:rPr>
        <w:rPrChange w:id="893" w:author="Autor">
          <w:rPr>
            <w:sz w:val="22"/>
          </w:rPr>
        </w:rPrChange>
      </w:rPr>
      <w:t>rozhodnutia o</w:t>
    </w:r>
    <w:del w:id="894" w:author="Autor">
      <w:r w:rsidR="004A5840">
        <w:rPr>
          <w:sz w:val="22"/>
        </w:rPr>
        <w:delText> </w:delText>
      </w:r>
    </w:del>
    <w:ins w:id="895" w:author="Autor">
      <w:r>
        <w:rPr>
          <w:szCs w:val="20"/>
        </w:rPr>
        <w:t xml:space="preserve"> </w:t>
      </w:r>
    </w:ins>
    <w:r w:rsidRPr="00D449BD">
      <w:rPr>
        <w:rPrChange w:id="896" w:author="Autor">
          <w:rPr>
            <w:sz w:val="22"/>
          </w:rPr>
        </w:rPrChange>
      </w:rPr>
      <w:t>schválení žiadosti o</w:t>
    </w:r>
    <w:del w:id="897" w:author="Autor">
      <w:r w:rsidR="004A5840">
        <w:rPr>
          <w:sz w:val="22"/>
        </w:rPr>
        <w:delText xml:space="preserve"> poskytnutí </w:delText>
      </w:r>
    </w:del>
    <w:ins w:id="898" w:author="Autor">
      <w:r>
        <w:rPr>
          <w:szCs w:val="20"/>
        </w:rPr>
        <w:t xml:space="preserve"> poskytnutie </w:t>
      </w:r>
    </w:ins>
    <w:r w:rsidRPr="00D449BD">
      <w:rPr>
        <w:rPrChange w:id="899" w:author="Autor">
          <w:rPr>
            <w:sz w:val="22"/>
          </w:rPr>
        </w:rPrChange>
      </w:rPr>
      <w:t>nenávratného finančného príspevku - Finančné opravy za porušenie pravidiel a postupov obstarávania</w:t>
    </w:r>
    <w:r w:rsidR="00D71164" w:rsidRPr="00063BD3">
      <w:rPr>
        <w:sz w:val="22"/>
        <w:szCs w:val="22"/>
      </w:rPr>
      <w:t xml:space="preserve"> </w:t>
    </w:r>
    <w:r w:rsidR="00D71164" w:rsidRPr="00D449BD">
      <w:rPr>
        <w:sz w:val="22"/>
        <w:rPrChange w:id="900" w:author="Autor">
          <w:rPr/>
        </w:rPrChange>
      </w:rPr>
      <w:t>pre zákazky vyhlásené podľa zákona č. 343/2015 Z. z. o</w:t>
    </w:r>
    <w:del w:id="901" w:author="Autor">
      <w:r w:rsidR="004A5840">
        <w:delText xml:space="preserve"> </w:delText>
      </w:r>
    </w:del>
    <w:ins w:id="902" w:author="Autor">
      <w:r w:rsidR="00D71164">
        <w:rPr>
          <w:sz w:val="22"/>
          <w:szCs w:val="22"/>
        </w:rPr>
        <w:t> </w:t>
      </w:r>
    </w:ins>
    <w:r w:rsidR="00D71164" w:rsidRPr="00D449BD">
      <w:rPr>
        <w:sz w:val="22"/>
        <w:rPrChange w:id="903" w:author="Autor">
          <w:rPr/>
        </w:rPrChange>
      </w:rPr>
      <w:t>verejnom obstarávaní a o zmene a doplnení niektorých zákonov v znení neskorších predpisov</w:t>
    </w:r>
    <w:ins w:id="904" w:author="Autor">
      <w:r w:rsidR="00D71164">
        <w:rPr>
          <w:sz w:val="22"/>
          <w:szCs w:val="22"/>
        </w:rPr>
        <w:t xml:space="preserve"> (ďalej len „ZVO“)</w:t>
      </w:r>
    </w:ins>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47E1711"/>
    <w:multiLevelType w:val="hybridMultilevel"/>
    <w:tmpl w:val="363E44E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D896429"/>
    <w:multiLevelType w:val="hybridMultilevel"/>
    <w:tmpl w:val="6986B3C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5" w15:restartNumberingAfterBreak="0">
    <w:nsid w:val="112A3A5F"/>
    <w:multiLevelType w:val="hybridMultilevel"/>
    <w:tmpl w:val="FDECE23E"/>
    <w:lvl w:ilvl="0" w:tplc="041B0011">
      <w:start w:val="1"/>
      <w:numFmt w:val="decimal"/>
      <w:lvlText w:val="%1)"/>
      <w:lvlJc w:val="left"/>
      <w:pPr>
        <w:ind w:left="1570" w:hanging="360"/>
      </w:pPr>
      <w:rPr>
        <w:rFonts w:cs="Times New Roman"/>
      </w:rPr>
    </w:lvl>
    <w:lvl w:ilvl="1" w:tplc="041B0019" w:tentative="1">
      <w:start w:val="1"/>
      <w:numFmt w:val="lowerLetter"/>
      <w:lvlText w:val="%2."/>
      <w:lvlJc w:val="left"/>
      <w:pPr>
        <w:ind w:left="2290" w:hanging="360"/>
      </w:pPr>
      <w:rPr>
        <w:rFonts w:cs="Times New Roman"/>
      </w:rPr>
    </w:lvl>
    <w:lvl w:ilvl="2" w:tplc="041B001B" w:tentative="1">
      <w:start w:val="1"/>
      <w:numFmt w:val="lowerRoman"/>
      <w:lvlText w:val="%3."/>
      <w:lvlJc w:val="right"/>
      <w:pPr>
        <w:ind w:left="3010" w:hanging="180"/>
      </w:pPr>
      <w:rPr>
        <w:rFonts w:cs="Times New Roman"/>
      </w:rPr>
    </w:lvl>
    <w:lvl w:ilvl="3" w:tplc="041B000F" w:tentative="1">
      <w:start w:val="1"/>
      <w:numFmt w:val="decimal"/>
      <w:lvlText w:val="%4."/>
      <w:lvlJc w:val="left"/>
      <w:pPr>
        <w:ind w:left="3730" w:hanging="360"/>
      </w:pPr>
      <w:rPr>
        <w:rFonts w:cs="Times New Roman"/>
      </w:rPr>
    </w:lvl>
    <w:lvl w:ilvl="4" w:tplc="041B0019" w:tentative="1">
      <w:start w:val="1"/>
      <w:numFmt w:val="lowerLetter"/>
      <w:lvlText w:val="%5."/>
      <w:lvlJc w:val="left"/>
      <w:pPr>
        <w:ind w:left="4450" w:hanging="360"/>
      </w:pPr>
      <w:rPr>
        <w:rFonts w:cs="Times New Roman"/>
      </w:rPr>
    </w:lvl>
    <w:lvl w:ilvl="5" w:tplc="041B001B" w:tentative="1">
      <w:start w:val="1"/>
      <w:numFmt w:val="lowerRoman"/>
      <w:lvlText w:val="%6."/>
      <w:lvlJc w:val="right"/>
      <w:pPr>
        <w:ind w:left="5170" w:hanging="180"/>
      </w:pPr>
      <w:rPr>
        <w:rFonts w:cs="Times New Roman"/>
      </w:rPr>
    </w:lvl>
    <w:lvl w:ilvl="6" w:tplc="041B000F" w:tentative="1">
      <w:start w:val="1"/>
      <w:numFmt w:val="decimal"/>
      <w:lvlText w:val="%7."/>
      <w:lvlJc w:val="left"/>
      <w:pPr>
        <w:ind w:left="5890" w:hanging="360"/>
      </w:pPr>
      <w:rPr>
        <w:rFonts w:cs="Times New Roman"/>
      </w:rPr>
    </w:lvl>
    <w:lvl w:ilvl="7" w:tplc="041B0019" w:tentative="1">
      <w:start w:val="1"/>
      <w:numFmt w:val="lowerLetter"/>
      <w:lvlText w:val="%8."/>
      <w:lvlJc w:val="left"/>
      <w:pPr>
        <w:ind w:left="6610" w:hanging="360"/>
      </w:pPr>
      <w:rPr>
        <w:rFonts w:cs="Times New Roman"/>
      </w:rPr>
    </w:lvl>
    <w:lvl w:ilvl="8" w:tplc="041B001B" w:tentative="1">
      <w:start w:val="1"/>
      <w:numFmt w:val="lowerRoman"/>
      <w:lvlText w:val="%9."/>
      <w:lvlJc w:val="right"/>
      <w:pPr>
        <w:ind w:left="7330" w:hanging="180"/>
      </w:pPr>
      <w:rPr>
        <w:rFonts w:cs="Times New Roman"/>
      </w:rPr>
    </w:lvl>
  </w:abstractNum>
  <w:abstractNum w:abstractNumId="6"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5370E1E"/>
    <w:multiLevelType w:val="hybridMultilevel"/>
    <w:tmpl w:val="2BDC0F52"/>
    <w:lvl w:ilvl="0" w:tplc="DC205256">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8" w15:restartNumberingAfterBreak="0">
    <w:nsid w:val="16A157C3"/>
    <w:multiLevelType w:val="hybridMultilevel"/>
    <w:tmpl w:val="4288ED3A"/>
    <w:lvl w:ilvl="0" w:tplc="ECA065FE">
      <w:start w:val="1"/>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0" w15:restartNumberingAfterBreak="0">
    <w:nsid w:val="192009E1"/>
    <w:multiLevelType w:val="hybridMultilevel"/>
    <w:tmpl w:val="54221FF4"/>
    <w:lvl w:ilvl="0" w:tplc="E6FA91F8">
      <w:start w:val="1"/>
      <w:numFmt w:val="lowerLetter"/>
      <w:lvlText w:val="%1)"/>
      <w:lvlJc w:val="left"/>
      <w:pPr>
        <w:ind w:left="1776" w:hanging="360"/>
      </w:pPr>
      <w:rPr>
        <w:rFonts w:cs="Times New Roman" w:hint="default"/>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tentative="1">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11" w15:restartNumberingAfterBreak="0">
    <w:nsid w:val="1A630999"/>
    <w:multiLevelType w:val="hybridMultilevel"/>
    <w:tmpl w:val="2EF02958"/>
    <w:lvl w:ilvl="0" w:tplc="5486119E">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1F9E1A77"/>
    <w:multiLevelType w:val="multilevel"/>
    <w:tmpl w:val="7FDCBFFE"/>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13" w15:restartNumberingAfterBreak="0">
    <w:nsid w:val="22357C23"/>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35535CD"/>
    <w:multiLevelType w:val="hybridMultilevel"/>
    <w:tmpl w:val="DD88330A"/>
    <w:lvl w:ilvl="0" w:tplc="0D70DDBA">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5"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388C0C68"/>
    <w:multiLevelType w:val="hybridMultilevel"/>
    <w:tmpl w:val="21B8DA74"/>
    <w:lvl w:ilvl="0" w:tplc="79E00044">
      <w:start w:val="3"/>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52972CE"/>
    <w:multiLevelType w:val="hybridMultilevel"/>
    <w:tmpl w:val="4A32C652"/>
    <w:lvl w:ilvl="0" w:tplc="B77486AA">
      <w:start w:val="5"/>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475B3604"/>
    <w:multiLevelType w:val="hybridMultilevel"/>
    <w:tmpl w:val="6584EEF8"/>
    <w:lvl w:ilvl="0" w:tplc="FE802A0C">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4" w15:restartNumberingAfterBreak="0">
    <w:nsid w:val="4A316E8E"/>
    <w:multiLevelType w:val="hybridMultilevel"/>
    <w:tmpl w:val="7AF6C808"/>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4B8168D0"/>
    <w:multiLevelType w:val="hybridMultilevel"/>
    <w:tmpl w:val="58AAEFC2"/>
    <w:lvl w:ilvl="0" w:tplc="06C039C2">
      <w:start w:val="1"/>
      <w:numFmt w:val="decimal"/>
      <w:lvlText w:val="%1."/>
      <w:lvlJc w:val="left"/>
      <w:pPr>
        <w:ind w:left="786" w:hanging="360"/>
      </w:pPr>
      <w:rPr>
        <w:rFonts w:cs="Times New Roman" w:hint="default"/>
        <w:b w:val="0"/>
        <w:u w:val="none"/>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6" w15:restartNumberingAfterBreak="0">
    <w:nsid w:val="4DA578EC"/>
    <w:multiLevelType w:val="hybridMultilevel"/>
    <w:tmpl w:val="8D8E0308"/>
    <w:lvl w:ilvl="0" w:tplc="B7D4F020">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8" w15:restartNumberingAfterBreak="0">
    <w:nsid w:val="559C070B"/>
    <w:multiLevelType w:val="hybridMultilevel"/>
    <w:tmpl w:val="7DD606A0"/>
    <w:lvl w:ilvl="0" w:tplc="6EA8A6EE">
      <w:start w:val="1"/>
      <w:numFmt w:val="lowerLetter"/>
      <w:lvlText w:val="%1)"/>
      <w:lvlJc w:val="left"/>
      <w:pPr>
        <w:ind w:left="1191" w:hanging="405"/>
      </w:pPr>
      <w:rPr>
        <w:rFonts w:cs="Times New Roman" w:hint="default"/>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9" w15:restartNumberingAfterBreak="0">
    <w:nsid w:val="5B4667C4"/>
    <w:multiLevelType w:val="hybridMultilevel"/>
    <w:tmpl w:val="3ADA1080"/>
    <w:lvl w:ilvl="0" w:tplc="ABB6E020">
      <w:start w:val="2"/>
      <w:numFmt w:val="lowerLetter"/>
      <w:lvlText w:val="%1)"/>
      <w:lvlJc w:val="left"/>
      <w:pPr>
        <w:ind w:left="786"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5D7350A0"/>
    <w:multiLevelType w:val="hybridMultilevel"/>
    <w:tmpl w:val="FFAAB1F4"/>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62EE2350"/>
    <w:multiLevelType w:val="hybridMultilevel"/>
    <w:tmpl w:val="CBD66F42"/>
    <w:lvl w:ilvl="0" w:tplc="CE760F0C">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673F296D"/>
    <w:multiLevelType w:val="hybridMultilevel"/>
    <w:tmpl w:val="2B06CA20"/>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676844C7"/>
    <w:multiLevelType w:val="hybridMultilevel"/>
    <w:tmpl w:val="96D28964"/>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15:restartNumberingAfterBreak="0">
    <w:nsid w:val="6838708A"/>
    <w:multiLevelType w:val="hybridMultilevel"/>
    <w:tmpl w:val="18EA11FE"/>
    <w:lvl w:ilvl="0" w:tplc="0AA0E3AE">
      <w:start w:val="1"/>
      <w:numFmt w:val="lowerLetter"/>
      <w:lvlText w:val="%1)"/>
      <w:lvlJc w:val="left"/>
      <w:pPr>
        <w:ind w:left="1069" w:hanging="360"/>
      </w:pPr>
      <w:rPr>
        <w:rFonts w:cs="Times New Roman" w:hint="default"/>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35"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DEF3ED1"/>
    <w:multiLevelType w:val="hybridMultilevel"/>
    <w:tmpl w:val="379CD23E"/>
    <w:lvl w:ilvl="0" w:tplc="FFFFFFFF">
      <w:start w:val="1"/>
      <w:numFmt w:val="lowerLetter"/>
      <w:lvlText w:val="%1)"/>
      <w:lvlJc w:val="left"/>
      <w:pPr>
        <w:ind w:left="720" w:hanging="360"/>
      </w:pPr>
      <w:rPr>
        <w:rFonts w:cs="Times New Roman" w:hint="default"/>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15:restartNumberingAfterBreak="0">
    <w:nsid w:val="6EA049AE"/>
    <w:multiLevelType w:val="hybridMultilevel"/>
    <w:tmpl w:val="C768661A"/>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 w15:restartNumberingAfterBreak="0">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74B50398"/>
    <w:multiLevelType w:val="hybridMultilevel"/>
    <w:tmpl w:val="B6BE4F3A"/>
    <w:lvl w:ilvl="0" w:tplc="F3B894E6">
      <w:start w:val="1"/>
      <w:numFmt w:val="lowerLetter"/>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41" w15:restartNumberingAfterBreak="0">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num w:numId="1">
    <w:abstractNumId w:val="36"/>
  </w:num>
  <w:num w:numId="2">
    <w:abstractNumId w:val="19"/>
  </w:num>
  <w:num w:numId="3">
    <w:abstractNumId w:val="2"/>
  </w:num>
  <w:num w:numId="4">
    <w:abstractNumId w:val="15"/>
  </w:num>
  <w:num w:numId="5">
    <w:abstractNumId w:val="35"/>
  </w:num>
  <w:num w:numId="6">
    <w:abstractNumId w:val="13"/>
  </w:num>
  <w:num w:numId="7">
    <w:abstractNumId w:val="39"/>
  </w:num>
  <w:num w:numId="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21"/>
  </w:num>
  <w:num w:numId="13">
    <w:abstractNumId w:val="6"/>
  </w:num>
  <w:num w:numId="14">
    <w:abstractNumId w:val="41"/>
  </w:num>
  <w:num w:numId="15">
    <w:abstractNumId w:val="20"/>
  </w:num>
  <w:num w:numId="16">
    <w:abstractNumId w:val="38"/>
  </w:num>
  <w:num w:numId="17">
    <w:abstractNumId w:val="36"/>
    <w:lvlOverride w:ilvl="0">
      <w:startOverride w:val="1"/>
    </w:lvlOverride>
  </w:num>
  <w:num w:numId="18">
    <w:abstractNumId w:val="36"/>
    <w:lvlOverride w:ilvl="0">
      <w:startOverride w:val="1"/>
    </w:lvlOverride>
  </w:num>
  <w:num w:numId="19">
    <w:abstractNumId w:val="36"/>
    <w:lvlOverride w:ilvl="0">
      <w:startOverride w:val="1"/>
    </w:lvlOverride>
  </w:num>
  <w:num w:numId="20">
    <w:abstractNumId w:val="26"/>
  </w:num>
  <w:num w:numId="21">
    <w:abstractNumId w:val="33"/>
  </w:num>
  <w:num w:numId="22">
    <w:abstractNumId w:val="5"/>
  </w:num>
  <w:num w:numId="23">
    <w:abstractNumId w:val="3"/>
  </w:num>
  <w:num w:numId="24">
    <w:abstractNumId w:val="1"/>
  </w:num>
  <w:num w:numId="25">
    <w:abstractNumId w:val="27"/>
  </w:num>
  <w:num w:numId="26">
    <w:abstractNumId w:val="37"/>
  </w:num>
  <w:num w:numId="27">
    <w:abstractNumId w:val="16"/>
  </w:num>
  <w:num w:numId="28">
    <w:abstractNumId w:val="10"/>
  </w:num>
  <w:num w:numId="29">
    <w:abstractNumId w:val="28"/>
  </w:num>
  <w:num w:numId="30">
    <w:abstractNumId w:val="24"/>
  </w:num>
  <w:num w:numId="31">
    <w:abstractNumId w:val="7"/>
  </w:num>
  <w:num w:numId="32">
    <w:abstractNumId w:val="14"/>
  </w:num>
  <w:num w:numId="33">
    <w:abstractNumId w:val="23"/>
  </w:num>
  <w:num w:numId="34">
    <w:abstractNumId w:val="9"/>
  </w:num>
  <w:num w:numId="35">
    <w:abstractNumId w:val="4"/>
  </w:num>
  <w:num w:numId="36">
    <w:abstractNumId w:val="34"/>
  </w:num>
  <w:num w:numId="37">
    <w:abstractNumId w:val="12"/>
  </w:num>
  <w:num w:numId="38">
    <w:abstractNumId w:val="25"/>
  </w:num>
  <w:num w:numId="39">
    <w:abstractNumId w:val="30"/>
  </w:num>
  <w:num w:numId="40">
    <w:abstractNumId w:val="18"/>
  </w:num>
  <w:num w:numId="41">
    <w:abstractNumId w:val="11"/>
  </w:num>
  <w:num w:numId="42">
    <w:abstractNumId w:val="40"/>
  </w:num>
  <w:num w:numId="43">
    <w:abstractNumId w:val="32"/>
  </w:num>
  <w:num w:numId="44">
    <w:abstractNumId w:val="31"/>
  </w:num>
  <w:num w:numId="45">
    <w:abstractNumId w:val="22"/>
  </w:num>
  <w:num w:numId="46">
    <w:abstractNumId w:val="8"/>
  </w:num>
  <w:num w:numId="47">
    <w:abstractNumId w:val="0"/>
  </w:num>
  <w:num w:numId="48">
    <w:abstractNumId w:val="2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12E8"/>
    <w:rsid w:val="00004A26"/>
    <w:rsid w:val="000051F0"/>
    <w:rsid w:val="00010C27"/>
    <w:rsid w:val="00020300"/>
    <w:rsid w:val="00020538"/>
    <w:rsid w:val="000238AE"/>
    <w:rsid w:val="00050728"/>
    <w:rsid w:val="00063BD3"/>
    <w:rsid w:val="00066955"/>
    <w:rsid w:val="00071088"/>
    <w:rsid w:val="00080D12"/>
    <w:rsid w:val="0008244A"/>
    <w:rsid w:val="00082623"/>
    <w:rsid w:val="000A31D5"/>
    <w:rsid w:val="000C2A72"/>
    <w:rsid w:val="000C4340"/>
    <w:rsid w:val="000D298C"/>
    <w:rsid w:val="000D6B86"/>
    <w:rsid w:val="000E2AA4"/>
    <w:rsid w:val="000E2E4D"/>
    <w:rsid w:val="000E79E5"/>
    <w:rsid w:val="000F7F0C"/>
    <w:rsid w:val="00116F61"/>
    <w:rsid w:val="00127AED"/>
    <w:rsid w:val="001342A2"/>
    <w:rsid w:val="00135963"/>
    <w:rsid w:val="00146102"/>
    <w:rsid w:val="0014641E"/>
    <w:rsid w:val="0015233E"/>
    <w:rsid w:val="00161809"/>
    <w:rsid w:val="00173917"/>
    <w:rsid w:val="00176D46"/>
    <w:rsid w:val="00177DA6"/>
    <w:rsid w:val="0018241D"/>
    <w:rsid w:val="001873B5"/>
    <w:rsid w:val="00190AED"/>
    <w:rsid w:val="001B12DC"/>
    <w:rsid w:val="001B27DA"/>
    <w:rsid w:val="001B6E9F"/>
    <w:rsid w:val="001C513F"/>
    <w:rsid w:val="001D19A6"/>
    <w:rsid w:val="001D238C"/>
    <w:rsid w:val="001D3F0D"/>
    <w:rsid w:val="001D4B25"/>
    <w:rsid w:val="001E01AB"/>
    <w:rsid w:val="001E2B03"/>
    <w:rsid w:val="001E3C4C"/>
    <w:rsid w:val="001F0193"/>
    <w:rsid w:val="001F1DFB"/>
    <w:rsid w:val="00215E70"/>
    <w:rsid w:val="00220FF0"/>
    <w:rsid w:val="002259C4"/>
    <w:rsid w:val="00225A05"/>
    <w:rsid w:val="00242D58"/>
    <w:rsid w:val="00246970"/>
    <w:rsid w:val="00256687"/>
    <w:rsid w:val="00263C37"/>
    <w:rsid w:val="00273FAB"/>
    <w:rsid w:val="00274479"/>
    <w:rsid w:val="00293E5B"/>
    <w:rsid w:val="002A1E17"/>
    <w:rsid w:val="002C2B17"/>
    <w:rsid w:val="002C40D6"/>
    <w:rsid w:val="002D5BE1"/>
    <w:rsid w:val="002D65BD"/>
    <w:rsid w:val="002E611C"/>
    <w:rsid w:val="002E7F32"/>
    <w:rsid w:val="002E7F66"/>
    <w:rsid w:val="00304AE0"/>
    <w:rsid w:val="00321C82"/>
    <w:rsid w:val="00325FD0"/>
    <w:rsid w:val="00344416"/>
    <w:rsid w:val="003473CB"/>
    <w:rsid w:val="00361A1B"/>
    <w:rsid w:val="00362F89"/>
    <w:rsid w:val="00364A34"/>
    <w:rsid w:val="0038115B"/>
    <w:rsid w:val="00386CBA"/>
    <w:rsid w:val="00393784"/>
    <w:rsid w:val="003A67E1"/>
    <w:rsid w:val="003B0DFE"/>
    <w:rsid w:val="003B2224"/>
    <w:rsid w:val="003B2F8A"/>
    <w:rsid w:val="003B3454"/>
    <w:rsid w:val="003C2544"/>
    <w:rsid w:val="003C4DD5"/>
    <w:rsid w:val="003D568C"/>
    <w:rsid w:val="003F0D36"/>
    <w:rsid w:val="00400A45"/>
    <w:rsid w:val="00416E2D"/>
    <w:rsid w:val="00432DF1"/>
    <w:rsid w:val="00436926"/>
    <w:rsid w:val="0044128D"/>
    <w:rsid w:val="004445A9"/>
    <w:rsid w:val="00460F75"/>
    <w:rsid w:val="00472023"/>
    <w:rsid w:val="004737A9"/>
    <w:rsid w:val="00477B8E"/>
    <w:rsid w:val="004837DB"/>
    <w:rsid w:val="00483B10"/>
    <w:rsid w:val="004870E3"/>
    <w:rsid w:val="004908D9"/>
    <w:rsid w:val="00490AF9"/>
    <w:rsid w:val="00493F0A"/>
    <w:rsid w:val="004A0829"/>
    <w:rsid w:val="004A20EE"/>
    <w:rsid w:val="004A5840"/>
    <w:rsid w:val="004C1071"/>
    <w:rsid w:val="004C147E"/>
    <w:rsid w:val="004C5212"/>
    <w:rsid w:val="004C61C1"/>
    <w:rsid w:val="004E2120"/>
    <w:rsid w:val="004E3ABD"/>
    <w:rsid w:val="004F2B69"/>
    <w:rsid w:val="00504D21"/>
    <w:rsid w:val="00511E0F"/>
    <w:rsid w:val="005122F6"/>
    <w:rsid w:val="005124D4"/>
    <w:rsid w:val="00525373"/>
    <w:rsid w:val="00530D19"/>
    <w:rsid w:val="00531AA3"/>
    <w:rsid w:val="00541FF5"/>
    <w:rsid w:val="005660C4"/>
    <w:rsid w:val="005800C7"/>
    <w:rsid w:val="00580A58"/>
    <w:rsid w:val="00585B7B"/>
    <w:rsid w:val="00586FDB"/>
    <w:rsid w:val="005936F5"/>
    <w:rsid w:val="005973E6"/>
    <w:rsid w:val="005A1278"/>
    <w:rsid w:val="005B49EF"/>
    <w:rsid w:val="005C4E99"/>
    <w:rsid w:val="005C759F"/>
    <w:rsid w:val="005E203E"/>
    <w:rsid w:val="005F5B71"/>
    <w:rsid w:val="00605E88"/>
    <w:rsid w:val="006111B3"/>
    <w:rsid w:val="006167ED"/>
    <w:rsid w:val="00622D7A"/>
    <w:rsid w:val="00623659"/>
    <w:rsid w:val="00626129"/>
    <w:rsid w:val="00632501"/>
    <w:rsid w:val="00632A33"/>
    <w:rsid w:val="006368CF"/>
    <w:rsid w:val="0063720B"/>
    <w:rsid w:val="00642149"/>
    <w:rsid w:val="00643CE4"/>
    <w:rsid w:val="006479DF"/>
    <w:rsid w:val="00660DCB"/>
    <w:rsid w:val="006719A0"/>
    <w:rsid w:val="00675E7F"/>
    <w:rsid w:val="006870E2"/>
    <w:rsid w:val="00687102"/>
    <w:rsid w:val="006962B2"/>
    <w:rsid w:val="006A5157"/>
    <w:rsid w:val="006A6F1A"/>
    <w:rsid w:val="006A7DF2"/>
    <w:rsid w:val="006B0100"/>
    <w:rsid w:val="006B1F02"/>
    <w:rsid w:val="006B71F2"/>
    <w:rsid w:val="006C64B6"/>
    <w:rsid w:val="006C6A25"/>
    <w:rsid w:val="006D082A"/>
    <w:rsid w:val="006D3B82"/>
    <w:rsid w:val="006D4079"/>
    <w:rsid w:val="006F15B4"/>
    <w:rsid w:val="006F3829"/>
    <w:rsid w:val="007041A3"/>
    <w:rsid w:val="00713999"/>
    <w:rsid w:val="0074660C"/>
    <w:rsid w:val="0075207F"/>
    <w:rsid w:val="007550BC"/>
    <w:rsid w:val="007552C9"/>
    <w:rsid w:val="0076069C"/>
    <w:rsid w:val="0076414C"/>
    <w:rsid w:val="007643E9"/>
    <w:rsid w:val="00765555"/>
    <w:rsid w:val="00771CC6"/>
    <w:rsid w:val="0077293E"/>
    <w:rsid w:val="00782970"/>
    <w:rsid w:val="00786E62"/>
    <w:rsid w:val="00793568"/>
    <w:rsid w:val="007A0A10"/>
    <w:rsid w:val="007A558C"/>
    <w:rsid w:val="007A60EF"/>
    <w:rsid w:val="007C13DB"/>
    <w:rsid w:val="007C3E78"/>
    <w:rsid w:val="007F0D9A"/>
    <w:rsid w:val="00801225"/>
    <w:rsid w:val="00831B28"/>
    <w:rsid w:val="00831B3D"/>
    <w:rsid w:val="008324CE"/>
    <w:rsid w:val="00835622"/>
    <w:rsid w:val="00836C27"/>
    <w:rsid w:val="0084743A"/>
    <w:rsid w:val="00850467"/>
    <w:rsid w:val="008743E6"/>
    <w:rsid w:val="00874845"/>
    <w:rsid w:val="00874C52"/>
    <w:rsid w:val="0088043C"/>
    <w:rsid w:val="008806AC"/>
    <w:rsid w:val="008814E2"/>
    <w:rsid w:val="00885C6C"/>
    <w:rsid w:val="008A47FE"/>
    <w:rsid w:val="008C271F"/>
    <w:rsid w:val="008C3F69"/>
    <w:rsid w:val="008C45A3"/>
    <w:rsid w:val="008D0F9C"/>
    <w:rsid w:val="008E4B27"/>
    <w:rsid w:val="008E698E"/>
    <w:rsid w:val="008F1CFB"/>
    <w:rsid w:val="008F2627"/>
    <w:rsid w:val="0090110D"/>
    <w:rsid w:val="00907B4A"/>
    <w:rsid w:val="00911D80"/>
    <w:rsid w:val="00926284"/>
    <w:rsid w:val="00930250"/>
    <w:rsid w:val="00932E08"/>
    <w:rsid w:val="0093565B"/>
    <w:rsid w:val="009455E7"/>
    <w:rsid w:val="00955345"/>
    <w:rsid w:val="00963C20"/>
    <w:rsid w:val="009704E6"/>
    <w:rsid w:val="00977CF6"/>
    <w:rsid w:val="00981A53"/>
    <w:rsid w:val="009836CF"/>
    <w:rsid w:val="009837BD"/>
    <w:rsid w:val="009A53AA"/>
    <w:rsid w:val="009B421D"/>
    <w:rsid w:val="009C17A9"/>
    <w:rsid w:val="009C17C3"/>
    <w:rsid w:val="009D13FA"/>
    <w:rsid w:val="009E2F64"/>
    <w:rsid w:val="00A05EC4"/>
    <w:rsid w:val="00A066FB"/>
    <w:rsid w:val="00A1238C"/>
    <w:rsid w:val="00A144AE"/>
    <w:rsid w:val="00A371E3"/>
    <w:rsid w:val="00A441A7"/>
    <w:rsid w:val="00A53A6C"/>
    <w:rsid w:val="00A5550F"/>
    <w:rsid w:val="00A57075"/>
    <w:rsid w:val="00A64C86"/>
    <w:rsid w:val="00A82566"/>
    <w:rsid w:val="00A8634D"/>
    <w:rsid w:val="00A91AEF"/>
    <w:rsid w:val="00A9254C"/>
    <w:rsid w:val="00A9685B"/>
    <w:rsid w:val="00AA1C21"/>
    <w:rsid w:val="00AA442A"/>
    <w:rsid w:val="00AB29E7"/>
    <w:rsid w:val="00AB322A"/>
    <w:rsid w:val="00AB755C"/>
    <w:rsid w:val="00AD4721"/>
    <w:rsid w:val="00AE4E3F"/>
    <w:rsid w:val="00AF5FF7"/>
    <w:rsid w:val="00B05412"/>
    <w:rsid w:val="00B054FA"/>
    <w:rsid w:val="00B12061"/>
    <w:rsid w:val="00B17D0C"/>
    <w:rsid w:val="00B315E9"/>
    <w:rsid w:val="00B36128"/>
    <w:rsid w:val="00B4284E"/>
    <w:rsid w:val="00B43110"/>
    <w:rsid w:val="00B469B2"/>
    <w:rsid w:val="00B47147"/>
    <w:rsid w:val="00B474ED"/>
    <w:rsid w:val="00B50254"/>
    <w:rsid w:val="00B53B4A"/>
    <w:rsid w:val="00B56801"/>
    <w:rsid w:val="00B6178B"/>
    <w:rsid w:val="00B67BFB"/>
    <w:rsid w:val="00B87212"/>
    <w:rsid w:val="00B8751C"/>
    <w:rsid w:val="00B91F3C"/>
    <w:rsid w:val="00B948E0"/>
    <w:rsid w:val="00BA089F"/>
    <w:rsid w:val="00BA13ED"/>
    <w:rsid w:val="00BA4376"/>
    <w:rsid w:val="00BA585E"/>
    <w:rsid w:val="00BB417B"/>
    <w:rsid w:val="00BB4745"/>
    <w:rsid w:val="00BC4BAC"/>
    <w:rsid w:val="00BC74A9"/>
    <w:rsid w:val="00BF5EE5"/>
    <w:rsid w:val="00C214B6"/>
    <w:rsid w:val="00C222FD"/>
    <w:rsid w:val="00C348A2"/>
    <w:rsid w:val="00C37B65"/>
    <w:rsid w:val="00C47973"/>
    <w:rsid w:val="00C559B7"/>
    <w:rsid w:val="00C6439D"/>
    <w:rsid w:val="00C674A6"/>
    <w:rsid w:val="00C75869"/>
    <w:rsid w:val="00C80097"/>
    <w:rsid w:val="00C81145"/>
    <w:rsid w:val="00C85AA3"/>
    <w:rsid w:val="00C85E89"/>
    <w:rsid w:val="00C92BF0"/>
    <w:rsid w:val="00C941C1"/>
    <w:rsid w:val="00CA0FB2"/>
    <w:rsid w:val="00CA10DE"/>
    <w:rsid w:val="00CA208E"/>
    <w:rsid w:val="00CA3EE6"/>
    <w:rsid w:val="00CB1CAA"/>
    <w:rsid w:val="00CD2889"/>
    <w:rsid w:val="00CD3D13"/>
    <w:rsid w:val="00CE63CB"/>
    <w:rsid w:val="00CF60E2"/>
    <w:rsid w:val="00CF6137"/>
    <w:rsid w:val="00D02ED9"/>
    <w:rsid w:val="00D05350"/>
    <w:rsid w:val="00D239D4"/>
    <w:rsid w:val="00D35E08"/>
    <w:rsid w:val="00D41B98"/>
    <w:rsid w:val="00D449BD"/>
    <w:rsid w:val="00D50DF4"/>
    <w:rsid w:val="00D50FD7"/>
    <w:rsid w:val="00D526DE"/>
    <w:rsid w:val="00D61BB6"/>
    <w:rsid w:val="00D64B77"/>
    <w:rsid w:val="00D707FE"/>
    <w:rsid w:val="00D71164"/>
    <w:rsid w:val="00D842D4"/>
    <w:rsid w:val="00D86DA2"/>
    <w:rsid w:val="00D876CD"/>
    <w:rsid w:val="00DB46A1"/>
    <w:rsid w:val="00DB798B"/>
    <w:rsid w:val="00DD50DC"/>
    <w:rsid w:val="00DE3633"/>
    <w:rsid w:val="00DE3B57"/>
    <w:rsid w:val="00E059EA"/>
    <w:rsid w:val="00E12497"/>
    <w:rsid w:val="00E14746"/>
    <w:rsid w:val="00E16F8E"/>
    <w:rsid w:val="00E24D44"/>
    <w:rsid w:val="00E40048"/>
    <w:rsid w:val="00E52D37"/>
    <w:rsid w:val="00E5416A"/>
    <w:rsid w:val="00E66D03"/>
    <w:rsid w:val="00E6787F"/>
    <w:rsid w:val="00E742C1"/>
    <w:rsid w:val="00E74EA1"/>
    <w:rsid w:val="00E7702D"/>
    <w:rsid w:val="00E80F87"/>
    <w:rsid w:val="00EA4E16"/>
    <w:rsid w:val="00EB5194"/>
    <w:rsid w:val="00EE1508"/>
    <w:rsid w:val="00EE6E84"/>
    <w:rsid w:val="00EE70FE"/>
    <w:rsid w:val="00EF4E67"/>
    <w:rsid w:val="00EF56BF"/>
    <w:rsid w:val="00EF6E92"/>
    <w:rsid w:val="00EF7F32"/>
    <w:rsid w:val="00F05D2C"/>
    <w:rsid w:val="00F0607A"/>
    <w:rsid w:val="00F10B9D"/>
    <w:rsid w:val="00F27075"/>
    <w:rsid w:val="00F33C2C"/>
    <w:rsid w:val="00F37C3D"/>
    <w:rsid w:val="00F41D14"/>
    <w:rsid w:val="00F45642"/>
    <w:rsid w:val="00F45E91"/>
    <w:rsid w:val="00F46A70"/>
    <w:rsid w:val="00F5719C"/>
    <w:rsid w:val="00F824DD"/>
    <w:rsid w:val="00F87C67"/>
    <w:rsid w:val="00F918FA"/>
    <w:rsid w:val="00F97E8C"/>
    <w:rsid w:val="00FA0CAB"/>
    <w:rsid w:val="00FA7784"/>
    <w:rsid w:val="00FB0047"/>
    <w:rsid w:val="00FC04A6"/>
    <w:rsid w:val="00FC0F30"/>
    <w:rsid w:val="00FC37F0"/>
    <w:rsid w:val="00FE2E3A"/>
    <w:rsid w:val="00FE34EB"/>
    <w:rsid w:val="00FE496D"/>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449BD"/>
    <w:pPr>
      <w:spacing w:after="0" w:line="240" w:lineRule="auto"/>
      <w:pPrChange w:id="0" w:author="Autor">
        <w:pPr/>
      </w:pPrChange>
    </w:pPr>
    <w:rPr>
      <w:rFonts w:ascii="Times New Roman" w:eastAsia="Times New Roman" w:hAnsi="Times New Roman" w:cs="Times New Roman"/>
      <w:sz w:val="24"/>
      <w:szCs w:val="24"/>
      <w:lang w:eastAsia="sk-SK"/>
      <w:rPrChange w:id="0" w:author="Autor">
        <w:rPr>
          <w:rFonts w:eastAsia="Calibri"/>
          <w:sz w:val="24"/>
          <w:szCs w:val="24"/>
          <w:lang w:val="sk-SK" w:eastAsia="sk-SK" w:bidi="ar-SA"/>
        </w:rPr>
      </w:rPrChange>
    </w:rPr>
  </w:style>
  <w:style w:type="paragraph" w:styleId="Nadpis1">
    <w:name w:val="heading 1"/>
    <w:basedOn w:val="Normlny"/>
    <w:next w:val="Normlny"/>
    <w:link w:val="Nadpis1Char"/>
    <w:qFormat/>
    <w:rsid w:val="00D449BD"/>
    <w:pPr>
      <w:keepNext/>
      <w:keepLines/>
      <w:spacing w:before="480"/>
      <w:outlineLvl w:val="0"/>
      <w:pPrChange w:id="1" w:author="Autor">
        <w:pPr>
          <w:keepNext/>
          <w:keepLines/>
          <w:spacing w:before="480"/>
          <w:outlineLvl w:val="0"/>
        </w:pPr>
      </w:pPrChange>
    </w:pPr>
    <w:rPr>
      <w:rFonts w:asciiTheme="majorHAnsi" w:eastAsiaTheme="majorEastAsia" w:hAnsiTheme="majorHAnsi" w:cstheme="majorBidi"/>
      <w:b/>
      <w:bCs/>
      <w:color w:val="365F91" w:themeColor="accent1" w:themeShade="BF"/>
      <w:sz w:val="28"/>
      <w:szCs w:val="28"/>
      <w:rPrChange w:id="1" w:author="Autor">
        <w:rPr>
          <w:rFonts w:ascii="Cambria" w:eastAsia="Calibri" w:hAnsi="Cambria"/>
          <w:b/>
          <w:bCs/>
          <w:color w:val="365F91"/>
          <w:sz w:val="28"/>
          <w:szCs w:val="28"/>
          <w:lang w:val="sk-SK" w:eastAsia="sk-SK" w:bidi="ar-SA"/>
        </w:rPr>
      </w:rPrChange>
    </w:rPr>
  </w:style>
  <w:style w:type="paragraph" w:styleId="Nadpis2">
    <w:name w:val="heading 2"/>
    <w:basedOn w:val="Normlny"/>
    <w:next w:val="Normlny"/>
    <w:link w:val="Nadpis2Char"/>
    <w:unhideWhenUsed/>
    <w:qFormat/>
    <w:rsid w:val="00D449BD"/>
    <w:pPr>
      <w:keepNext/>
      <w:keepLines/>
      <w:spacing w:before="200"/>
      <w:outlineLvl w:val="1"/>
      <w:pPrChange w:id="2" w:author="Autor">
        <w:pPr>
          <w:keepNext/>
          <w:keepLines/>
          <w:spacing w:before="200"/>
          <w:outlineLvl w:val="1"/>
        </w:pPr>
      </w:pPrChange>
    </w:pPr>
    <w:rPr>
      <w:rFonts w:asciiTheme="majorHAnsi" w:eastAsiaTheme="majorEastAsia" w:hAnsiTheme="majorHAnsi" w:cstheme="majorBidi"/>
      <w:b/>
      <w:bCs/>
      <w:color w:val="4F81BD" w:themeColor="accent1"/>
      <w:sz w:val="26"/>
      <w:szCs w:val="26"/>
      <w:rPrChange w:id="2" w:author="Autor">
        <w:rPr>
          <w:rFonts w:ascii="Cambria" w:eastAsia="Calibri" w:hAnsi="Cambria"/>
          <w:b/>
          <w:bCs/>
          <w:color w:val="4F81BD"/>
          <w:sz w:val="26"/>
          <w:szCs w:val="26"/>
          <w:lang w:val="sk-SK" w:eastAsia="sk-SK" w:bidi="ar-SA"/>
        </w:rPr>
      </w:rPrChange>
    </w:rPr>
  </w:style>
  <w:style w:type="paragraph" w:styleId="Nadpis3">
    <w:name w:val="heading 3"/>
    <w:basedOn w:val="Normlny"/>
    <w:next w:val="Normlny"/>
    <w:link w:val="Nadpis3Char"/>
    <w:unhideWhenUsed/>
    <w:qFormat/>
    <w:rsid w:val="00D449BD"/>
    <w:pPr>
      <w:keepNext/>
      <w:keepLines/>
      <w:spacing w:before="200"/>
      <w:outlineLvl w:val="2"/>
      <w:pPrChange w:id="3" w:author="Autor">
        <w:pPr>
          <w:keepNext/>
          <w:keepLines/>
          <w:spacing w:before="200"/>
          <w:outlineLvl w:val="2"/>
        </w:pPr>
      </w:pPrChange>
    </w:pPr>
    <w:rPr>
      <w:rFonts w:asciiTheme="majorHAnsi" w:eastAsiaTheme="majorEastAsia" w:hAnsiTheme="majorHAnsi" w:cstheme="majorBidi"/>
      <w:b/>
      <w:bCs/>
      <w:color w:val="4F81BD" w:themeColor="accent1"/>
      <w:rPrChange w:id="3" w:author="Autor">
        <w:rPr>
          <w:rFonts w:ascii="Cambria" w:eastAsia="Calibri" w:hAnsi="Cambria"/>
          <w:b/>
          <w:bCs/>
          <w:color w:val="4F81BD"/>
          <w:sz w:val="24"/>
          <w:szCs w:val="24"/>
          <w:lang w:val="sk-SK" w:eastAsia="sk-SK" w:bidi="ar-SA"/>
        </w:rPr>
      </w:rPrChange>
    </w:rPr>
  </w:style>
  <w:style w:type="paragraph" w:styleId="Nadpis4">
    <w:name w:val="heading 4"/>
    <w:basedOn w:val="Normlny"/>
    <w:next w:val="Normlny"/>
    <w:link w:val="Nadpis4Char"/>
    <w:unhideWhenUsed/>
    <w:qFormat/>
    <w:rsid w:val="00D449BD"/>
    <w:pPr>
      <w:keepNext/>
      <w:keepLines/>
      <w:spacing w:before="200"/>
      <w:outlineLvl w:val="3"/>
      <w:pPrChange w:id="4" w:author="Autor">
        <w:pPr>
          <w:keepNext/>
          <w:keepLines/>
          <w:spacing w:before="200"/>
          <w:outlineLvl w:val="3"/>
        </w:pPr>
      </w:pPrChange>
    </w:pPr>
    <w:rPr>
      <w:rFonts w:asciiTheme="majorHAnsi" w:eastAsiaTheme="majorEastAsia" w:hAnsiTheme="majorHAnsi" w:cstheme="majorBidi"/>
      <w:b/>
      <w:bCs/>
      <w:i/>
      <w:iCs/>
      <w:color w:val="4F81BD" w:themeColor="accent1"/>
      <w:rPrChange w:id="4" w:author="Autor">
        <w:rPr>
          <w:rFonts w:ascii="Cambria" w:eastAsia="Calibri" w:hAnsi="Cambria"/>
          <w:b/>
          <w:bCs/>
          <w:i/>
          <w:iCs/>
          <w:color w:val="4F81BD"/>
          <w:sz w:val="24"/>
          <w:szCs w:val="24"/>
          <w:lang w:val="sk-SK" w:eastAsia="sk-SK" w:bidi="ar-SA"/>
        </w:rPr>
      </w:rPrChange>
    </w:rPr>
  </w:style>
  <w:style w:type="paragraph" w:styleId="Nadpis5">
    <w:name w:val="heading 5"/>
    <w:basedOn w:val="Normlny"/>
    <w:next w:val="Normlny"/>
    <w:link w:val="Nadpis5Char"/>
    <w:unhideWhenUsed/>
    <w:qFormat/>
    <w:rsid w:val="00D449BD"/>
    <w:pPr>
      <w:keepNext/>
      <w:keepLines/>
      <w:spacing w:before="200"/>
      <w:outlineLvl w:val="4"/>
      <w:pPrChange w:id="5" w:author="Autor">
        <w:pPr>
          <w:keepNext/>
          <w:keepLines/>
          <w:spacing w:before="200"/>
          <w:outlineLvl w:val="4"/>
        </w:pPr>
      </w:pPrChange>
    </w:pPr>
    <w:rPr>
      <w:rFonts w:asciiTheme="majorHAnsi" w:eastAsiaTheme="majorEastAsia" w:hAnsiTheme="majorHAnsi" w:cstheme="majorBidi"/>
      <w:color w:val="243F60" w:themeColor="accent1" w:themeShade="7F"/>
      <w:rPrChange w:id="5" w:author="Autor">
        <w:rPr>
          <w:rFonts w:ascii="Cambria" w:eastAsia="Calibri" w:hAnsi="Cambria"/>
          <w:color w:val="243F60"/>
          <w:sz w:val="24"/>
          <w:szCs w:val="24"/>
          <w:lang w:val="sk-SK" w:eastAsia="sk-SK" w:bidi="ar-SA"/>
        </w:rPr>
      </w:rPrChang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nhideWhenUsed/>
    <w:rsid w:val="00D449BD"/>
    <w:rPr>
      <w:color w:val="0000FF" w:themeColor="hyperlink"/>
      <w:u w:val="single"/>
      <w:rPrChange w:id="6" w:author="Autor">
        <w:rPr>
          <w:color w:val="0000FF"/>
          <w:u w:val="single"/>
        </w:rPr>
      </w:rPrChange>
    </w:rPr>
  </w:style>
  <w:style w:type="paragraph" w:styleId="Textbubliny">
    <w:name w:val="Balloon Text"/>
    <w:basedOn w:val="Normlny"/>
    <w:link w:val="TextbublinyChar"/>
    <w:semiHidden/>
    <w:unhideWhenUsed/>
    <w:rsid w:val="00D449BD"/>
    <w:pPr>
      <w:pPrChange w:id="7" w:author="Autor">
        <w:pPr/>
      </w:pPrChange>
    </w:pPr>
    <w:rPr>
      <w:rFonts w:ascii="Tahoma" w:hAnsi="Tahoma" w:cs="Tahoma"/>
      <w:sz w:val="16"/>
      <w:szCs w:val="16"/>
      <w:rPrChange w:id="7" w:author="Autor">
        <w:rPr>
          <w:rFonts w:ascii="Tahoma" w:eastAsia="Calibri" w:hAnsi="Tahoma" w:cs="Tahoma"/>
          <w:sz w:val="16"/>
          <w:szCs w:val="16"/>
          <w:lang w:val="sk-SK" w:eastAsia="sk-SK" w:bidi="ar-SA"/>
        </w:rPr>
      </w:rPrChange>
    </w:rPr>
  </w:style>
  <w:style w:type="character" w:customStyle="1" w:styleId="TextbublinyChar">
    <w:name w:val="Text bubliny Char"/>
    <w:basedOn w:val="Predvolenpsmoodseku"/>
    <w:link w:val="Textbubliny"/>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D449BD"/>
    <w:rPr>
      <w:sz w:val="16"/>
      <w:szCs w:val="16"/>
      <w:rPrChange w:id="8" w:author="Autor">
        <w:rPr>
          <w:sz w:val="16"/>
        </w:rPr>
      </w:rPrChange>
    </w:rPr>
  </w:style>
  <w:style w:type="paragraph" w:styleId="Textkomentra">
    <w:name w:val="annotation text"/>
    <w:basedOn w:val="Normlny"/>
    <w:link w:val="TextkomentraChar"/>
    <w:semiHidden/>
    <w:unhideWhenUsed/>
    <w:rsid w:val="00D449BD"/>
    <w:pPr>
      <w:pPrChange w:id="9" w:author="Autor">
        <w:pPr/>
      </w:pPrChange>
    </w:pPr>
    <w:rPr>
      <w:sz w:val="20"/>
      <w:szCs w:val="20"/>
      <w:rPrChange w:id="9" w:author="Autor">
        <w:rPr>
          <w:rFonts w:eastAsia="Calibri"/>
          <w:lang w:val="sk-SK" w:eastAsia="sk-SK" w:bidi="ar-SA"/>
        </w:rPr>
      </w:rPrChange>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semiHidden/>
    <w:unhideWhenUsed/>
    <w:rsid w:val="00D449BD"/>
    <w:pPr>
      <w:pPrChange w:id="10" w:author="Autor">
        <w:pPr/>
      </w:pPrChange>
    </w:pPr>
    <w:rPr>
      <w:b/>
      <w:bCs/>
      <w:rPrChange w:id="10" w:author="Autor">
        <w:rPr>
          <w:rFonts w:eastAsia="Calibri"/>
          <w:b/>
          <w:bCs/>
          <w:lang w:val="sk-SK" w:eastAsia="sk-SK" w:bidi="ar-SA"/>
        </w:rPr>
      </w:rPrChange>
    </w:rPr>
  </w:style>
  <w:style w:type="character" w:customStyle="1" w:styleId="PredmetkomentraChar">
    <w:name w:val="Predmet komentára Char"/>
    <w:basedOn w:val="TextkomentraChar"/>
    <w:link w:val="Predmetkomentra"/>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D449BD"/>
    <w:pPr>
      <w:ind w:left="720"/>
      <w:contextualSpacing/>
      <w:pPrChange w:id="11" w:author="Autor">
        <w:pPr>
          <w:ind w:left="720"/>
          <w:contextualSpacing/>
        </w:pPr>
      </w:pPrChange>
    </w:pPr>
    <w:rPr>
      <w:rPrChange w:id="11" w:author="Autor">
        <w:rPr>
          <w:sz w:val="24"/>
          <w:szCs w:val="24"/>
          <w:lang w:val="sk-SK" w:eastAsia="sk-SK" w:bidi="ar-SA"/>
        </w:rPr>
      </w:rPrChange>
    </w:rPr>
  </w:style>
  <w:style w:type="paragraph" w:styleId="Obsah1">
    <w:name w:val="toc 1"/>
    <w:basedOn w:val="Normlny"/>
    <w:next w:val="Normlny"/>
    <w:autoRedefine/>
    <w:unhideWhenUsed/>
    <w:rsid w:val="00D449BD"/>
    <w:pPr>
      <w:spacing w:after="100"/>
      <w:pPrChange w:id="12" w:author="Autor">
        <w:pPr>
          <w:spacing w:after="100"/>
        </w:pPr>
      </w:pPrChange>
    </w:pPr>
    <w:rPr>
      <w:rPrChange w:id="12" w:author="Autor">
        <w:rPr>
          <w:rFonts w:eastAsia="Calibri"/>
          <w:sz w:val="24"/>
          <w:szCs w:val="24"/>
          <w:lang w:val="sk-SK" w:eastAsia="sk-SK" w:bidi="ar-SA"/>
        </w:rPr>
      </w:rPrChange>
    </w:rPr>
  </w:style>
  <w:style w:type="paragraph" w:styleId="Hlavika">
    <w:name w:val="header"/>
    <w:basedOn w:val="Normlny"/>
    <w:link w:val="HlavikaChar"/>
    <w:unhideWhenUsed/>
    <w:rsid w:val="00D449BD"/>
    <w:pPr>
      <w:tabs>
        <w:tab w:val="center" w:pos="4536"/>
        <w:tab w:val="right" w:pos="9072"/>
      </w:tabs>
      <w:pPrChange w:id="13" w:author="Autor">
        <w:pPr>
          <w:tabs>
            <w:tab w:val="center" w:pos="4536"/>
            <w:tab w:val="right" w:pos="9072"/>
          </w:tabs>
        </w:pPr>
      </w:pPrChange>
    </w:pPr>
    <w:rPr>
      <w:rPrChange w:id="13" w:author="Autor">
        <w:rPr>
          <w:rFonts w:eastAsia="Calibri"/>
          <w:sz w:val="24"/>
          <w:szCs w:val="24"/>
          <w:lang w:val="sk-SK" w:eastAsia="sk-SK" w:bidi="ar-SA"/>
        </w:rPr>
      </w:rPrChange>
    </w:rPr>
  </w:style>
  <w:style w:type="character" w:customStyle="1" w:styleId="HlavikaChar">
    <w:name w:val="Hlavička Char"/>
    <w:basedOn w:val="Predvolenpsmoodseku"/>
    <w:link w:val="Hlavika"/>
    <w:rsid w:val="00B948E0"/>
    <w:rPr>
      <w:rFonts w:ascii="Times New Roman" w:eastAsia="Times New Roman" w:hAnsi="Times New Roman" w:cs="Times New Roman"/>
      <w:sz w:val="24"/>
      <w:szCs w:val="24"/>
      <w:lang w:eastAsia="sk-SK"/>
    </w:rPr>
  </w:style>
  <w:style w:type="paragraph" w:styleId="Pta">
    <w:name w:val="footer"/>
    <w:basedOn w:val="Normlny"/>
    <w:link w:val="PtaChar"/>
    <w:unhideWhenUsed/>
    <w:rsid w:val="00D449BD"/>
    <w:pPr>
      <w:tabs>
        <w:tab w:val="center" w:pos="4536"/>
        <w:tab w:val="right" w:pos="9072"/>
      </w:tabs>
      <w:pPrChange w:id="14" w:author="Autor">
        <w:pPr>
          <w:tabs>
            <w:tab w:val="center" w:pos="4536"/>
            <w:tab w:val="right" w:pos="9072"/>
          </w:tabs>
        </w:pPr>
      </w:pPrChange>
    </w:pPr>
    <w:rPr>
      <w:rPrChange w:id="14" w:author="Autor">
        <w:rPr>
          <w:rFonts w:eastAsia="Calibri"/>
          <w:sz w:val="24"/>
          <w:szCs w:val="24"/>
          <w:lang w:val="sk-SK" w:eastAsia="sk-SK" w:bidi="ar-SA"/>
        </w:rPr>
      </w:rPrChange>
    </w:rPr>
  </w:style>
  <w:style w:type="character" w:customStyle="1" w:styleId="PtaChar">
    <w:name w:val="Päta Char"/>
    <w:basedOn w:val="Predvolenpsmoodseku"/>
    <w:link w:val="Pta"/>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D449BD"/>
    <w:pPr>
      <w:pPrChange w:id="15" w:author="Autor">
        <w:pPr/>
      </w:pPrChange>
    </w:pPr>
    <w:rPr>
      <w:sz w:val="20"/>
      <w:szCs w:val="20"/>
      <w:rPrChange w:id="15" w:author="Autor">
        <w:rPr>
          <w:rFonts w:eastAsia="Calibri"/>
          <w:lang w:val="sk-SK" w:eastAsia="sk-SK" w:bidi="ar-SA"/>
        </w:rPr>
      </w:rPrChange>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semiHidden/>
    <w:unhideWhenUsed/>
    <w:rsid w:val="00D449BD"/>
    <w:pPr>
      <w:spacing w:before="100" w:beforeAutospacing="1" w:after="100" w:afterAutospacing="1"/>
      <w:pPrChange w:id="16" w:author="Autor">
        <w:pPr>
          <w:spacing w:before="100" w:beforeAutospacing="1" w:after="100" w:afterAutospacing="1"/>
        </w:pPr>
      </w:pPrChange>
    </w:pPr>
    <w:rPr>
      <w:rFonts w:eastAsiaTheme="minorEastAsia"/>
      <w:rPrChange w:id="16" w:author="Autor">
        <w:rPr>
          <w:rFonts w:eastAsia="Calibri"/>
          <w:sz w:val="24"/>
          <w:szCs w:val="24"/>
          <w:lang w:val="sk-SK" w:eastAsia="sk-SK" w:bidi="ar-SA"/>
        </w:rPr>
      </w:rPrChange>
    </w:rPr>
  </w:style>
  <w:style w:type="table" w:styleId="Mriekatabuky">
    <w:name w:val="Table Grid"/>
    <w:basedOn w:val="Normlnatabuka"/>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D449BD"/>
    <w:pPr>
      <w:pBdr>
        <w:bottom w:val="single" w:sz="8" w:space="4" w:color="4F81BD" w:themeColor="accent1"/>
      </w:pBdr>
      <w:spacing w:after="300"/>
      <w:pPrChange w:id="17" w:author="Autor">
        <w:pPr>
          <w:keepNext/>
          <w:keepLines/>
          <w:pBdr>
            <w:bottom w:val="single" w:sz="8" w:space="4" w:color="4F81BD"/>
          </w:pBdr>
          <w:spacing w:before="200" w:after="300"/>
          <w:outlineLvl w:val="1"/>
        </w:pPr>
      </w:pPrChange>
    </w:pPr>
    <w:rPr>
      <w:rFonts w:ascii="Times New Roman" w:hAnsi="Times New Roman"/>
      <w:color w:val="365F91" w:themeColor="accent1" w:themeShade="BF"/>
      <w:spacing w:val="5"/>
      <w:kern w:val="28"/>
      <w:sz w:val="36"/>
      <w:rPrChange w:id="17" w:author="Autor">
        <w:rPr>
          <w:rFonts w:eastAsia="Calibri"/>
          <w:b/>
          <w:bCs/>
          <w:color w:val="365F91"/>
          <w:spacing w:val="5"/>
          <w:kern w:val="28"/>
          <w:sz w:val="36"/>
          <w:szCs w:val="26"/>
          <w:lang w:val="sk-SK" w:eastAsia="sk-SK" w:bidi="ar-SA"/>
        </w:rPr>
      </w:rPrChange>
    </w:rPr>
  </w:style>
  <w:style w:type="character" w:customStyle="1" w:styleId="Nadpis2Char">
    <w:name w:val="Nadpis 2 Char"/>
    <w:basedOn w:val="Predvolenpsmoodseku"/>
    <w:link w:val="Nadpis2"/>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D449BD"/>
    <w:pPr>
      <w:jc w:val="both"/>
      <w:pPrChange w:id="18" w:author="Autor">
        <w:pPr>
          <w:keepNext/>
          <w:keepLines/>
          <w:spacing w:before="200"/>
          <w:jc w:val="both"/>
          <w:outlineLvl w:val="2"/>
        </w:pPr>
      </w:pPrChange>
    </w:pPr>
    <w:rPr>
      <w:rFonts w:ascii="Times New Roman" w:hAnsi="Times New Roman"/>
      <w:color w:val="365F91" w:themeColor="accent1" w:themeShade="BF"/>
      <w:sz w:val="26"/>
      <w:szCs w:val="22"/>
      <w:lang w:eastAsia="en-US"/>
      <w:rPrChange w:id="18" w:author="Autor">
        <w:rPr>
          <w:rFonts w:eastAsia="Calibri"/>
          <w:b/>
          <w:bCs/>
          <w:color w:val="365F91"/>
          <w:sz w:val="26"/>
          <w:szCs w:val="22"/>
          <w:lang w:val="sk-SK" w:eastAsia="en-US" w:bidi="ar-SA"/>
        </w:rPr>
      </w:rPrChange>
    </w:rPr>
  </w:style>
  <w:style w:type="character" w:customStyle="1" w:styleId="Nadpis3Char">
    <w:name w:val="Nadpis 3 Char"/>
    <w:basedOn w:val="Predvolenpsmoodseku"/>
    <w:link w:val="Nadpis3"/>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D449BD"/>
    <w:pPr>
      <w:jc w:val="both"/>
      <w:pPrChange w:id="19" w:author="Autor">
        <w:pPr>
          <w:keepNext/>
          <w:keepLines/>
          <w:spacing w:before="200"/>
          <w:jc w:val="both"/>
          <w:outlineLvl w:val="3"/>
        </w:pPr>
      </w:pPrChange>
    </w:pPr>
    <w:rPr>
      <w:rFonts w:ascii="Times New Roman" w:hAnsi="Times New Roman"/>
      <w:i w:val="0"/>
      <w:color w:val="365F91" w:themeColor="accent1" w:themeShade="BF"/>
      <w:rPrChange w:id="19" w:author="Autor">
        <w:rPr>
          <w:rFonts w:eastAsia="Calibri"/>
          <w:b/>
          <w:bCs/>
          <w:iCs/>
          <w:color w:val="365F91"/>
          <w:sz w:val="24"/>
          <w:szCs w:val="24"/>
          <w:lang w:val="sk-SK" w:eastAsia="sk-SK" w:bidi="ar-SA"/>
        </w:rPr>
      </w:rPrChange>
    </w:rPr>
  </w:style>
  <w:style w:type="character" w:customStyle="1" w:styleId="Nadpis4Char">
    <w:name w:val="Nadpis 4 Char"/>
    <w:basedOn w:val="Predvolenpsmoodseku"/>
    <w:link w:val="Nadpis4"/>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D449BD"/>
    <w:pPr>
      <w:pPrChange w:id="20" w:author="Autor">
        <w:pPr>
          <w:keepNext/>
          <w:keepLines/>
          <w:spacing w:before="200"/>
          <w:outlineLvl w:val="4"/>
        </w:pPr>
      </w:pPrChange>
    </w:pPr>
    <w:rPr>
      <w:rFonts w:ascii="Times New Roman" w:hAnsi="Times New Roman"/>
      <w:b/>
      <w:i/>
      <w:color w:val="365F91" w:themeColor="accent1" w:themeShade="BF"/>
      <w:rPrChange w:id="20" w:author="Autor">
        <w:rPr>
          <w:rFonts w:eastAsia="Calibri"/>
          <w:b/>
          <w:i/>
          <w:color w:val="365F91"/>
          <w:sz w:val="24"/>
          <w:szCs w:val="24"/>
          <w:lang w:val="sk-SK" w:eastAsia="sk-SK" w:bidi="ar-SA"/>
        </w:rPr>
      </w:rPrChange>
    </w:rPr>
  </w:style>
  <w:style w:type="character" w:customStyle="1" w:styleId="Nadpis5Char">
    <w:name w:val="Nadpis 5 Char"/>
    <w:basedOn w:val="Predvolenpsmoodseku"/>
    <w:link w:val="Nadpis5"/>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D449BD"/>
    <w:pPr>
      <w:numPr>
        <w:numId w:val="1"/>
      </w:numPr>
      <w:spacing w:before="200" w:after="200"/>
      <w:ind w:left="714" w:hanging="357"/>
      <w:contextualSpacing/>
      <w:jc w:val="both"/>
      <w:pPrChange w:id="21" w:author="Autor">
        <w:pPr>
          <w:numPr>
            <w:numId w:val="1"/>
          </w:numPr>
          <w:spacing w:before="200" w:after="200"/>
          <w:ind w:left="714" w:hanging="357"/>
          <w:contextualSpacing/>
          <w:jc w:val="both"/>
        </w:pPr>
      </w:pPrChange>
    </w:pPr>
    <w:rPr>
      <w:rPrChange w:id="21" w:author="Autor">
        <w:rPr>
          <w:rFonts w:eastAsia="Calibri"/>
          <w:sz w:val="24"/>
          <w:szCs w:val="24"/>
          <w:lang w:val="sk-SK" w:eastAsia="sk-SK" w:bidi="ar-SA"/>
        </w:rPr>
      </w:rPrChange>
    </w:rPr>
  </w:style>
  <w:style w:type="character" w:customStyle="1" w:styleId="Nadpis1Char">
    <w:name w:val="Nadpis 1 Char"/>
    <w:basedOn w:val="Predvolenpsmoodseku"/>
    <w:link w:val="Nadpis1"/>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nhideWhenUsed/>
    <w:rsid w:val="00D449BD"/>
    <w:pPr>
      <w:spacing w:after="100"/>
      <w:ind w:left="240"/>
      <w:pPrChange w:id="22" w:author="Autor">
        <w:pPr>
          <w:spacing w:after="100"/>
          <w:ind w:left="240"/>
        </w:pPr>
      </w:pPrChange>
    </w:pPr>
    <w:rPr>
      <w:rPrChange w:id="22" w:author="Autor">
        <w:rPr>
          <w:rFonts w:eastAsia="Calibri"/>
          <w:sz w:val="24"/>
          <w:szCs w:val="24"/>
          <w:lang w:val="sk-SK" w:eastAsia="sk-SK" w:bidi="ar-SA"/>
        </w:rPr>
      </w:rPrChange>
    </w:rPr>
  </w:style>
  <w:style w:type="paragraph" w:styleId="Obsah3">
    <w:name w:val="toc 3"/>
    <w:basedOn w:val="Normlny"/>
    <w:next w:val="Normlny"/>
    <w:autoRedefine/>
    <w:unhideWhenUsed/>
    <w:rsid w:val="00D449BD"/>
    <w:pPr>
      <w:spacing w:after="100"/>
      <w:ind w:left="480"/>
      <w:pPrChange w:id="23" w:author="Autor">
        <w:pPr>
          <w:spacing w:after="100"/>
          <w:ind w:left="480"/>
        </w:pPr>
      </w:pPrChange>
    </w:pPr>
    <w:rPr>
      <w:rPrChange w:id="23" w:author="Autor">
        <w:rPr>
          <w:rFonts w:eastAsia="Calibri"/>
          <w:sz w:val="24"/>
          <w:szCs w:val="24"/>
          <w:lang w:val="sk-SK" w:eastAsia="sk-SK" w:bidi="ar-SA"/>
        </w:rPr>
      </w:rPrChange>
    </w:rPr>
  </w:style>
  <w:style w:type="paragraph" w:styleId="Obsah4">
    <w:name w:val="toc 4"/>
    <w:basedOn w:val="Normlny"/>
    <w:next w:val="Normlny"/>
    <w:autoRedefine/>
    <w:unhideWhenUsed/>
    <w:rsid w:val="00D449BD"/>
    <w:pPr>
      <w:spacing w:after="100"/>
      <w:ind w:left="720"/>
      <w:pPrChange w:id="24" w:author="Autor">
        <w:pPr>
          <w:spacing w:after="100"/>
          <w:ind w:left="720"/>
        </w:pPr>
      </w:pPrChange>
    </w:pPr>
    <w:rPr>
      <w:rPrChange w:id="24" w:author="Autor">
        <w:rPr>
          <w:rFonts w:eastAsia="Calibri"/>
          <w:sz w:val="24"/>
          <w:szCs w:val="24"/>
          <w:lang w:val="sk-SK" w:eastAsia="sk-SK" w:bidi="ar-SA"/>
        </w:rPr>
      </w:rPrChange>
    </w:rPr>
  </w:style>
  <w:style w:type="paragraph" w:styleId="Obsah5">
    <w:name w:val="toc 5"/>
    <w:basedOn w:val="Normlny"/>
    <w:next w:val="Normlny"/>
    <w:autoRedefine/>
    <w:unhideWhenUsed/>
    <w:rsid w:val="00D449BD"/>
    <w:pPr>
      <w:spacing w:after="100"/>
      <w:ind w:left="960"/>
      <w:pPrChange w:id="25" w:author="Autor">
        <w:pPr>
          <w:spacing w:after="100"/>
          <w:ind w:left="960"/>
        </w:pPr>
      </w:pPrChange>
    </w:pPr>
    <w:rPr>
      <w:rPrChange w:id="25" w:author="Autor">
        <w:rPr>
          <w:rFonts w:eastAsia="Calibri"/>
          <w:sz w:val="24"/>
          <w:szCs w:val="24"/>
          <w:lang w:val="sk-SK" w:eastAsia="sk-SK" w:bidi="ar-SA"/>
        </w:rPr>
      </w:rPrChange>
    </w:rPr>
  </w:style>
  <w:style w:type="paragraph" w:customStyle="1" w:styleId="odseky">
    <w:name w:val="odseky"/>
    <w:basedOn w:val="Normlny"/>
    <w:rsid w:val="00D449BD"/>
    <w:pPr>
      <w:numPr>
        <w:numId w:val="2"/>
      </w:numPr>
      <w:tabs>
        <w:tab w:val="clear" w:pos="1440"/>
        <w:tab w:val="num" w:pos="360"/>
      </w:tabs>
      <w:ind w:left="360"/>
      <w:jc w:val="both"/>
      <w:pPrChange w:id="26" w:author="Autor">
        <w:pPr>
          <w:numPr>
            <w:numId w:val="2"/>
          </w:numPr>
          <w:tabs>
            <w:tab w:val="num" w:pos="1440"/>
          </w:tabs>
          <w:ind w:left="360" w:hanging="360"/>
          <w:jc w:val="both"/>
        </w:pPr>
      </w:pPrChange>
    </w:pPr>
    <w:rPr>
      <w:rFonts w:ascii="Arial" w:hAnsi="Arial"/>
      <w:lang w:eastAsia="en-GB"/>
      <w:rPrChange w:id="26" w:author="Autor">
        <w:rPr>
          <w:rFonts w:ascii="Arial" w:eastAsia="Calibri" w:hAnsi="Arial"/>
          <w:sz w:val="24"/>
          <w:szCs w:val="24"/>
          <w:lang w:val="sk-SK" w:eastAsia="en-GB" w:bidi="ar-SA"/>
        </w:rPr>
      </w:rPrChange>
    </w:rPr>
  </w:style>
  <w:style w:type="paragraph" w:customStyle="1" w:styleId="ZakladnystylChar">
    <w:name w:val="Zakladny styl Char"/>
    <w:link w:val="ZakladnystylCharChar"/>
    <w:rsid w:val="00D449BD"/>
    <w:pPr>
      <w:spacing w:after="0" w:line="240" w:lineRule="auto"/>
      <w:pPrChange w:id="27" w:author="Autor">
        <w:pPr/>
      </w:pPrChange>
    </w:pPr>
    <w:rPr>
      <w:rFonts w:ascii="Times New Roman" w:eastAsia="Times New Roman" w:hAnsi="Times New Roman" w:cs="Times New Roman"/>
      <w:sz w:val="24"/>
      <w:szCs w:val="24"/>
      <w:lang w:eastAsia="sk-SK"/>
      <w:rPrChange w:id="27" w:author="Autor">
        <w:rPr>
          <w:rFonts w:eastAsia="Calibri"/>
          <w:sz w:val="24"/>
          <w:szCs w:val="24"/>
          <w:lang w:val="sk-SK" w:eastAsia="sk-SK" w:bidi="ar-SA"/>
        </w:rPr>
      </w:rPrChange>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605E88"/>
    <w:pPr>
      <w:spacing w:after="0" w:line="240" w:lineRule="auto"/>
    </w:pPr>
    <w:rPr>
      <w:rFonts w:ascii="Times New Roman" w:eastAsia="Times New Roman" w:hAnsi="Times New Roman" w:cs="Times New Roman"/>
      <w:sz w:val="24"/>
      <w:szCs w:val="24"/>
      <w:lang w:eastAsia="sk-SK"/>
    </w:rPr>
  </w:style>
  <w:style w:type="paragraph" w:customStyle="1" w:styleId="Odsekzoznamu1">
    <w:name w:val="Odsek zoznamu1"/>
    <w:basedOn w:val="Normlny"/>
    <w:rsid w:val="00D449BD"/>
    <w:pPr>
      <w:ind w:left="720"/>
      <w:contextualSpacing/>
      <w:pPrChange w:id="28" w:author="Autor">
        <w:pPr>
          <w:ind w:left="720"/>
          <w:contextualSpacing/>
        </w:pPr>
      </w:pPrChange>
    </w:pPr>
    <w:rPr>
      <w:rFonts w:eastAsia="Calibri"/>
      <w:rPrChange w:id="28" w:author="Autor">
        <w:rPr>
          <w:rFonts w:eastAsia="Calibri"/>
          <w:sz w:val="24"/>
          <w:szCs w:val="24"/>
          <w:lang w:val="sk-SK" w:eastAsia="sk-SK" w:bidi="ar-SA"/>
        </w:rPr>
      </w:rPrChange>
    </w:rPr>
  </w:style>
  <w:style w:type="character" w:customStyle="1" w:styleId="Textzstupnhosymbolu1">
    <w:name w:val="Text zástupného symbolu1"/>
    <w:semiHidden/>
    <w:rsid w:val="00D449BD"/>
    <w:rPr>
      <w:color w:val="808080"/>
    </w:rPr>
  </w:style>
  <w:style w:type="paragraph" w:customStyle="1" w:styleId="Hlavikaobsahu1">
    <w:name w:val="Hlavička obsahu1"/>
    <w:basedOn w:val="Nadpis1"/>
    <w:next w:val="Normlny"/>
    <w:rsid w:val="00D449BD"/>
    <w:pPr>
      <w:spacing w:line="276" w:lineRule="auto"/>
      <w:outlineLvl w:val="9"/>
      <w:pPrChange w:id="29" w:author="Autor">
        <w:pPr>
          <w:keepNext/>
          <w:keepLines/>
          <w:spacing w:before="480" w:line="276" w:lineRule="auto"/>
        </w:pPr>
      </w:pPrChange>
    </w:pPr>
    <w:rPr>
      <w:rFonts w:ascii="Cambria" w:eastAsia="Calibri" w:hAnsi="Cambria" w:cs="Times New Roman"/>
      <w:color w:val="365F91"/>
      <w:rPrChange w:id="29" w:author="Autor">
        <w:rPr>
          <w:rFonts w:ascii="Cambria" w:eastAsia="Calibri" w:hAnsi="Cambria"/>
          <w:b/>
          <w:bCs/>
          <w:color w:val="365F91"/>
          <w:sz w:val="28"/>
          <w:szCs w:val="28"/>
          <w:lang w:val="sk-SK" w:eastAsia="sk-SK" w:bidi="ar-SA"/>
        </w:rPr>
      </w:rPrChang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349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FFE13-8B69-4176-A25B-A8BACBA8E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7115</Words>
  <Characters>40556</Characters>
  <Application>Microsoft Office Word</Application>
  <DocSecurity>0</DocSecurity>
  <Lines>337</Lines>
  <Paragraphs>95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47576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2018-10-26T06:29:00Z</dcterms:created>
  <dcterms:modified xsi:type="dcterms:W3CDTF">2018-10-26T09:47:00Z</dcterms:modified>
</cp:coreProperties>
</file>